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076D94">
        <w:rPr>
          <w:rFonts w:ascii="GHEA Grapalat" w:hAnsi="GHEA Grapalat"/>
          <w:i/>
          <w:lang w:val="hy-AM"/>
        </w:rPr>
        <w:t>09</w:t>
      </w:r>
      <w:r w:rsidR="00C20ED9">
        <w:rPr>
          <w:rFonts w:ascii="GHEA Grapalat" w:hAnsi="GHEA Grapalat"/>
          <w:i/>
        </w:rPr>
        <w:t>декабря</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99204A">
        <w:rPr>
          <w:rFonts w:ascii="GHEA Grapalat" w:hAnsi="GHEA Grapalat"/>
          <w:i w:val="0"/>
          <w:sz w:val="24"/>
          <w:szCs w:val="24"/>
        </w:rPr>
        <w:t>ЗАПРОС КОТИРОВКИ</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FD04E1">
        <w:rPr>
          <w:rFonts w:ascii="GHEA Grapalat" w:hAnsi="GHEA Grapalat"/>
          <w:i w:val="0"/>
          <w:sz w:val="24"/>
          <w:szCs w:val="24"/>
        </w:rPr>
        <w:t>1</w:t>
      </w:r>
      <w:r w:rsidR="00FD04E1" w:rsidRPr="00FD04E1">
        <w:rPr>
          <w:rFonts w:ascii="GHEA Grapalat" w:hAnsi="GHEA Grapalat"/>
          <w:i w:val="0"/>
          <w:sz w:val="24"/>
          <w:szCs w:val="24"/>
        </w:rPr>
        <w:t>8</w:t>
      </w:r>
      <w:r w:rsidRPr="009044F1">
        <w:rPr>
          <w:rFonts w:ascii="GHEA Grapalat" w:hAnsi="GHEA Grapalat"/>
          <w:i w:val="0"/>
          <w:sz w:val="24"/>
          <w:szCs w:val="24"/>
        </w:rPr>
        <w:t>" "</w:t>
      </w:r>
      <w:r w:rsidR="0099204A">
        <w:rPr>
          <w:rFonts w:ascii="GHEA Grapalat" w:hAnsi="GHEA Grapalat"/>
          <w:i w:val="0"/>
          <w:sz w:val="24"/>
          <w:szCs w:val="24"/>
        </w:rPr>
        <w:t>декабря</w:t>
      </w:r>
      <w:r w:rsidRPr="009044F1">
        <w:rPr>
          <w:rFonts w:ascii="GHEA Grapalat" w:hAnsi="GHEA Grapalat"/>
          <w:i w:val="0"/>
          <w:sz w:val="24"/>
          <w:szCs w:val="24"/>
        </w:rPr>
        <w:t>" 20</w:t>
      </w:r>
      <w:r w:rsidR="0099204A">
        <w:rPr>
          <w:rFonts w:ascii="GHEA Grapalat" w:hAnsi="GHEA Grapalat"/>
          <w:i w:val="0"/>
          <w:sz w:val="24"/>
          <w:szCs w:val="24"/>
        </w:rPr>
        <w:t>25</w:t>
      </w:r>
      <w:r w:rsidRPr="009044F1">
        <w:rPr>
          <w:rFonts w:ascii="GHEA Grapalat" w:hAnsi="GHEA Grapalat"/>
          <w:i w:val="0"/>
          <w:sz w:val="24"/>
          <w:szCs w:val="24"/>
        </w:rPr>
        <w:t>года "</w:t>
      </w:r>
      <w:r w:rsidR="0099204A">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99204A">
        <w:rPr>
          <w:rFonts w:ascii="GHEA Grapalat" w:hAnsi="GHEA Grapalat"/>
          <w:i w:val="0"/>
        </w:rPr>
        <w:t>АОШ5иЗАО- GHAPDzB-2026/01</w:t>
      </w:r>
    </w:p>
    <w:p w:rsidR="0091042F" w:rsidRPr="009044F1" w:rsidRDefault="0091042F" w:rsidP="00B46D58">
      <w:pPr>
        <w:pStyle w:val="a3"/>
        <w:widowControl w:val="0"/>
        <w:spacing w:after="160" w:line="240" w:lineRule="auto"/>
        <w:rPr>
          <w:rFonts w:ascii="GHEA Grapalat" w:hAnsi="GHEA Grapalat"/>
          <w:i w:val="0"/>
          <w:sz w:val="24"/>
          <w:szCs w:val="24"/>
        </w:rPr>
      </w:pPr>
    </w:p>
    <w:p w:rsidR="0099204A" w:rsidRDefault="00642EFE" w:rsidP="0099204A">
      <w:pPr>
        <w:ind w:firstLine="709"/>
        <w:rPr>
          <w:rFonts w:ascii="GHEA Grapalat" w:hAnsi="GHEA Grapalat"/>
          <w:b/>
        </w:rPr>
      </w:pPr>
      <w:r w:rsidRPr="009044F1">
        <w:rPr>
          <w:rFonts w:ascii="GHEA Grapalat" w:hAnsi="GHEA Grapalat"/>
        </w:rPr>
        <w:t xml:space="preserve">Заказчик </w:t>
      </w:r>
      <w:r w:rsidR="0099204A" w:rsidRPr="00F858F0">
        <w:rPr>
          <w:rFonts w:ascii="GHEA Grapalat" w:hAnsi="GHEA Grapalat"/>
          <w:b/>
        </w:rPr>
        <w:t>ГНКО "</w:t>
      </w:r>
      <w:r w:rsidR="0099204A" w:rsidRPr="006F5F1C">
        <w:rPr>
          <w:rFonts w:ascii="GHEA Grapalat" w:hAnsi="GHEA Grapalat"/>
          <w:b/>
        </w:rPr>
        <w:t xml:space="preserve">Армавирская </w:t>
      </w:r>
      <w:r w:rsidR="0099204A" w:rsidRPr="00F858F0">
        <w:rPr>
          <w:rFonts w:ascii="GHEA Grapalat" w:hAnsi="GHEA Grapalat"/>
          <w:b/>
        </w:rPr>
        <w:t>основная</w:t>
      </w:r>
      <w:r w:rsidR="0099204A" w:rsidRPr="006F5F1C">
        <w:rPr>
          <w:rFonts w:ascii="GHEA Grapalat" w:hAnsi="GHEA Grapalat"/>
          <w:b/>
        </w:rPr>
        <w:t xml:space="preserve"> школа №5 имени Зоравара Андраника Озаняна</w:t>
      </w:r>
      <w:r w:rsidR="0099204A" w:rsidRPr="00F858F0">
        <w:rPr>
          <w:rFonts w:ascii="GHEA Grapalat" w:hAnsi="GHEA Grapalat"/>
          <w:b/>
        </w:rPr>
        <w:t>"</w:t>
      </w:r>
      <w:r w:rsidR="0099204A" w:rsidRPr="008026B7">
        <w:rPr>
          <w:rFonts w:ascii="GHEA Grapalat" w:hAnsi="GHEA Grapalat"/>
          <w:b/>
        </w:rPr>
        <w:t>,</w:t>
      </w:r>
      <w:r w:rsidR="0099204A" w:rsidRPr="003216CB">
        <w:rPr>
          <w:rFonts w:ascii="GHEA Grapalat" w:hAnsi="GHEA Grapalat"/>
        </w:rPr>
        <w:t xml:space="preserve"> находящийся по адресу: </w:t>
      </w:r>
      <w:r w:rsidR="0099204A">
        <w:rPr>
          <w:rFonts w:ascii="GHEA Grapalat" w:hAnsi="GHEA Grapalat"/>
          <w:b/>
        </w:rPr>
        <w:t xml:space="preserve">г. Армавир, </w:t>
      </w:r>
      <w:r w:rsidR="0099204A" w:rsidRPr="006F5F1C">
        <w:rPr>
          <w:rFonts w:ascii="GHEA Grapalat" w:hAnsi="GHEA Grapalat"/>
          <w:b/>
        </w:rPr>
        <w:t>Республика</w:t>
      </w:r>
      <w:r w:rsidR="0099204A" w:rsidRPr="00420ADD">
        <w:rPr>
          <w:rFonts w:ascii="GHEA Grapalat" w:hAnsi="GHEA Grapalat"/>
          <w:b/>
        </w:rPr>
        <w:t xml:space="preserve"> 2</w:t>
      </w:r>
      <w:r w:rsidR="0099204A" w:rsidRPr="006F5F1C">
        <w:rPr>
          <w:rFonts w:ascii="GHEA Grapalat" w:hAnsi="GHEA Grapalat"/>
          <w:b/>
        </w:rPr>
        <w:t>9</w:t>
      </w:r>
    </w:p>
    <w:p w:rsidR="00642EFE" w:rsidRPr="009044F1" w:rsidRDefault="00642EFE" w:rsidP="0099204A">
      <w:pPr>
        <w:pStyle w:val="a3"/>
        <w:widowControl w:val="0"/>
        <w:spacing w:line="240" w:lineRule="auto"/>
        <w:ind w:firstLine="709"/>
        <w:jc w:val="left"/>
        <w:rPr>
          <w:rFonts w:ascii="GHEA Grapalat" w:hAnsi="GHEA Grapalat"/>
          <w:i w:val="0"/>
          <w:sz w:val="24"/>
          <w:szCs w:val="24"/>
        </w:rPr>
      </w:pPr>
      <w:r w:rsidRPr="007B0562">
        <w:rPr>
          <w:rFonts w:ascii="GHEA Grapalat" w:hAnsi="GHEA Grapalat"/>
          <w:i w:val="0"/>
          <w:sz w:val="24"/>
          <w:szCs w:val="24"/>
        </w:rPr>
        <w:t xml:space="preserve">объявляет </w:t>
      </w:r>
      <w:r w:rsidR="000B0AB3">
        <w:rPr>
          <w:rFonts w:ascii="GHEA Grapalat" w:hAnsi="GHEA Grapalat"/>
          <w:i w:val="0"/>
          <w:sz w:val="24"/>
          <w:szCs w:val="24"/>
        </w:rPr>
        <w:t>запрос котировки</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0B0AB3" w:rsidRPr="000B0AB3" w:rsidRDefault="00A20B69" w:rsidP="000B0AB3">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sidR="000B0AB3">
        <w:rPr>
          <w:rFonts w:ascii="GHEA Grapalat" w:hAnsi="GHEA Grapalat"/>
          <w:i w:val="0"/>
          <w:sz w:val="24"/>
          <w:szCs w:val="24"/>
        </w:rPr>
        <w:t>Пищевых продуктов</w:t>
      </w:r>
    </w:p>
    <w:p w:rsidR="00341A74" w:rsidRPr="003A1EBB" w:rsidRDefault="00782D60" w:rsidP="00B46D58">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йпроцедуры</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B0AB3" w:rsidRPr="000B0AB3" w:rsidRDefault="003F6ED1" w:rsidP="000B0AB3">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0B0AB3">
        <w:rPr>
          <w:rFonts w:ascii="GHEA Grapalat" w:hAnsi="GHEA Grapalat"/>
          <w:i w:val="0"/>
          <w:sz w:val="24"/>
          <w:szCs w:val="24"/>
        </w:rPr>
        <w:t>запрос котировки</w:t>
      </w:r>
      <w:r w:rsidRPr="000F11E5">
        <w:rPr>
          <w:rFonts w:ascii="GHEA Grapalat" w:hAnsi="GHEA Grapalat"/>
          <w:i w:val="0"/>
          <w:sz w:val="24"/>
          <w:szCs w:val="24"/>
        </w:rPr>
        <w:t xml:space="preserve"> необходимо подавать по адресу</w:t>
      </w:r>
      <w:r w:rsidR="000B0AB3" w:rsidRPr="003216CB">
        <w:rPr>
          <w:rFonts w:ascii="GHEA Grapalat" w:hAnsi="GHEA Grapalat"/>
        </w:rPr>
        <w:t xml:space="preserve">: </w:t>
      </w:r>
      <w:r w:rsidR="000B0AB3">
        <w:rPr>
          <w:rFonts w:ascii="GHEA Grapalat" w:hAnsi="GHEA Grapalat"/>
          <w:b/>
        </w:rPr>
        <w:t xml:space="preserve">г. Армавир, </w:t>
      </w:r>
      <w:r w:rsidR="000B0AB3" w:rsidRPr="006F5F1C">
        <w:rPr>
          <w:rFonts w:ascii="GHEA Grapalat" w:hAnsi="GHEA Grapalat"/>
          <w:b/>
        </w:rPr>
        <w:t>Республика</w:t>
      </w:r>
      <w:r w:rsidR="000B0AB3" w:rsidRPr="00420ADD">
        <w:rPr>
          <w:rFonts w:ascii="GHEA Grapalat" w:hAnsi="GHEA Grapalat"/>
          <w:b/>
        </w:rPr>
        <w:t xml:space="preserve"> 2</w:t>
      </w:r>
      <w:r w:rsidR="000B0AB3" w:rsidRPr="006F5F1C">
        <w:rPr>
          <w:rFonts w:ascii="GHEA Grapalat" w:hAnsi="GHEA Grapalat"/>
          <w:b/>
        </w:rPr>
        <w:t>9</w:t>
      </w: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 xml:space="preserve">в документарной форме, до </w:t>
      </w:r>
      <w:r w:rsidR="000B0AB3">
        <w:rPr>
          <w:rFonts w:ascii="GHEA Grapalat" w:hAnsi="GHEA Grapalat"/>
          <w:i w:val="0"/>
          <w:sz w:val="24"/>
          <w:szCs w:val="24"/>
        </w:rPr>
        <w:t>10</w:t>
      </w:r>
      <w:r w:rsidR="000B0AB3" w:rsidRPr="000B0AB3">
        <w:rPr>
          <w:rFonts w:ascii="GHEA Grapalat" w:hAnsi="GHEA Grapalat"/>
          <w:i w:val="0"/>
          <w:sz w:val="24"/>
          <w:szCs w:val="24"/>
        </w:rPr>
        <w:t>:00</w:t>
      </w:r>
      <w:r w:rsidRPr="000F0CA8">
        <w:rPr>
          <w:rFonts w:ascii="GHEA Grapalat" w:hAnsi="GHEA Grapalat"/>
          <w:i w:val="0"/>
          <w:sz w:val="24"/>
          <w:szCs w:val="24"/>
        </w:rPr>
        <w:t>часов ___</w:t>
      </w:r>
      <w:r w:rsidR="000B0AB3">
        <w:rPr>
          <w:rFonts w:ascii="GHEA Grapalat" w:hAnsi="GHEA Grapalat"/>
          <w:i w:val="0"/>
          <w:sz w:val="24"/>
          <w:szCs w:val="24"/>
        </w:rPr>
        <w:t>7</w:t>
      </w:r>
      <w:r w:rsidRPr="000F0CA8">
        <w:rPr>
          <w:rFonts w:ascii="GHEA Grapalat" w:hAnsi="GHEA Grapalat"/>
          <w:i w:val="0"/>
          <w:sz w:val="24"/>
          <w:szCs w:val="24"/>
        </w:rPr>
        <w:t>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B0AB3" w:rsidRPr="000B0AB3" w:rsidRDefault="003F6ED1" w:rsidP="000B0AB3">
      <w:pPr>
        <w:pStyle w:val="a3"/>
        <w:widowControl w:val="0"/>
        <w:spacing w:after="160"/>
        <w:ind w:firstLine="567"/>
        <w:rPr>
          <w:rFonts w:ascii="GHEA Grapalat" w:hAnsi="GHEA Grapalat"/>
          <w:i w:val="0"/>
          <w:spacing w:val="6"/>
          <w:sz w:val="24"/>
          <w:szCs w:val="24"/>
        </w:rPr>
      </w:pPr>
      <w:r w:rsidRPr="000F0CA8">
        <w:rPr>
          <w:rFonts w:ascii="GHEA Grapalat" w:hAnsi="GHEA Grapalat"/>
          <w:i w:val="0"/>
          <w:sz w:val="24"/>
          <w:szCs w:val="24"/>
        </w:rPr>
        <w:t xml:space="preserve">Вскрытие заявок будет проводиться по адресу </w:t>
      </w:r>
      <w:r w:rsidR="000B0AB3">
        <w:rPr>
          <w:rFonts w:ascii="GHEA Grapalat" w:hAnsi="GHEA Grapalat"/>
          <w:b/>
        </w:rPr>
        <w:t xml:space="preserve">г. Армавир, </w:t>
      </w:r>
      <w:r w:rsidR="000B0AB3" w:rsidRPr="006F5F1C">
        <w:rPr>
          <w:rFonts w:ascii="GHEA Grapalat" w:hAnsi="GHEA Grapalat"/>
          <w:b/>
        </w:rPr>
        <w:t>Республика</w:t>
      </w:r>
      <w:r w:rsidR="000B0AB3" w:rsidRPr="00420ADD">
        <w:rPr>
          <w:rFonts w:ascii="GHEA Grapalat" w:hAnsi="GHEA Grapalat"/>
          <w:b/>
        </w:rPr>
        <w:t xml:space="preserve"> 2</w:t>
      </w:r>
      <w:r w:rsidR="000B0AB3" w:rsidRPr="006F5F1C">
        <w:rPr>
          <w:rFonts w:ascii="GHEA Grapalat" w:hAnsi="GHEA Grapalat"/>
          <w:b/>
        </w:rPr>
        <w:t>9</w:t>
      </w:r>
    </w:p>
    <w:p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 в </w:t>
      </w:r>
      <w:r w:rsidR="000B0AB3">
        <w:rPr>
          <w:rFonts w:ascii="GHEA Grapalat" w:hAnsi="GHEA Grapalat"/>
          <w:i w:val="0"/>
          <w:sz w:val="24"/>
          <w:szCs w:val="24"/>
        </w:rPr>
        <w:t>10</w:t>
      </w:r>
      <w:r w:rsidR="000B0AB3" w:rsidRPr="000B0AB3">
        <w:rPr>
          <w:rFonts w:ascii="GHEA Grapalat" w:hAnsi="GHEA Grapalat"/>
          <w:i w:val="0"/>
          <w:sz w:val="24"/>
          <w:szCs w:val="24"/>
        </w:rPr>
        <w:t>:00</w:t>
      </w:r>
      <w:r>
        <w:rPr>
          <w:rFonts w:ascii="GHEA Grapalat" w:hAnsi="GHEA Grapalat"/>
          <w:i w:val="0"/>
          <w:sz w:val="24"/>
          <w:szCs w:val="24"/>
        </w:rPr>
        <w:t>часов "</w:t>
      </w:r>
      <w:r w:rsidR="00FD04E1">
        <w:rPr>
          <w:rFonts w:ascii="GHEA Grapalat" w:hAnsi="GHEA Grapalat"/>
          <w:i w:val="0"/>
          <w:sz w:val="24"/>
          <w:szCs w:val="24"/>
        </w:rPr>
        <w:t>2</w:t>
      </w:r>
      <w:r w:rsidR="00FD04E1">
        <w:rPr>
          <w:rFonts w:ascii="GHEA Grapalat" w:hAnsi="GHEA Grapalat"/>
          <w:i w:val="0"/>
          <w:sz w:val="24"/>
          <w:szCs w:val="24"/>
          <w:lang w:val="en-US"/>
        </w:rPr>
        <w:t>6</w:t>
      </w:r>
      <w:r>
        <w:rPr>
          <w:rFonts w:ascii="GHEA Grapalat" w:hAnsi="GHEA Grapalat"/>
          <w:i w:val="0"/>
          <w:sz w:val="24"/>
          <w:szCs w:val="24"/>
        </w:rPr>
        <w:t>" "</w:t>
      </w:r>
      <w:r w:rsidR="000B0AB3">
        <w:rPr>
          <w:rFonts w:ascii="GHEA Grapalat" w:hAnsi="GHEA Grapalat"/>
          <w:i w:val="0"/>
          <w:sz w:val="24"/>
          <w:szCs w:val="24"/>
        </w:rPr>
        <w:t>декабря" "2025</w:t>
      </w:r>
      <w:r>
        <w:rPr>
          <w:rFonts w:ascii="GHEA Grapalat" w:hAnsi="GHEA Grapalat"/>
          <w:i w:val="0"/>
          <w:sz w:val="24"/>
          <w:szCs w:val="24"/>
        </w:rPr>
        <w:t>".</w:t>
      </w:r>
    </w:p>
    <w:p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p>
    <w:p w:rsidR="00754697" w:rsidRPr="003A1EBB" w:rsidRDefault="000B0AB3" w:rsidP="00B46D58">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Амаля Гриорян</w:t>
      </w:r>
    </w:p>
    <w:p w:rsidR="009F18D0" w:rsidRPr="003A1EBB" w:rsidRDefault="009F18D0" w:rsidP="00B46D58">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754697" w:rsidRPr="009044F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000B0AB3">
        <w:rPr>
          <w:rFonts w:ascii="GHEA Grapalat" w:hAnsi="GHEA Grapalat"/>
          <w:i w:val="0"/>
          <w:sz w:val="24"/>
          <w:szCs w:val="24"/>
        </w:rPr>
        <w:t>093731879</w:t>
      </w:r>
    </w:p>
    <w:p w:rsidR="00754697" w:rsidRPr="000B0AB3"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0B0AB3">
        <w:rPr>
          <w:rFonts w:ascii="GHEA Grapalat" w:hAnsi="GHEA Grapalat"/>
          <w:i w:val="0"/>
          <w:sz w:val="24"/>
          <w:szCs w:val="24"/>
          <w:lang w:val="en-US"/>
        </w:rPr>
        <w:t>grigorian</w:t>
      </w:r>
      <w:r w:rsidR="000B0AB3" w:rsidRPr="000B0AB3">
        <w:rPr>
          <w:rFonts w:ascii="GHEA Grapalat" w:hAnsi="GHEA Grapalat"/>
          <w:i w:val="0"/>
          <w:sz w:val="24"/>
          <w:szCs w:val="24"/>
        </w:rPr>
        <w:t>.</w:t>
      </w:r>
      <w:r w:rsidR="000B0AB3">
        <w:rPr>
          <w:rFonts w:ascii="GHEA Grapalat" w:hAnsi="GHEA Grapalat"/>
          <w:i w:val="0"/>
          <w:sz w:val="24"/>
          <w:szCs w:val="24"/>
          <w:lang w:val="en-US"/>
        </w:rPr>
        <w:t>amaliya</w:t>
      </w:r>
      <w:r w:rsidR="000B0AB3" w:rsidRPr="000B0AB3">
        <w:rPr>
          <w:rFonts w:ascii="GHEA Grapalat" w:hAnsi="GHEA Grapalat"/>
          <w:i w:val="0"/>
          <w:sz w:val="24"/>
          <w:szCs w:val="24"/>
        </w:rPr>
        <w:t>@</w:t>
      </w:r>
      <w:r w:rsidR="000B0AB3">
        <w:rPr>
          <w:rFonts w:ascii="GHEA Grapalat" w:hAnsi="GHEA Grapalat"/>
          <w:i w:val="0"/>
          <w:sz w:val="24"/>
          <w:szCs w:val="24"/>
          <w:lang w:val="en-US"/>
        </w:rPr>
        <w:t>yandex</w:t>
      </w:r>
      <w:r w:rsidR="000B0AB3" w:rsidRPr="000B0AB3">
        <w:rPr>
          <w:rFonts w:ascii="GHEA Grapalat" w:hAnsi="GHEA Grapalat"/>
          <w:i w:val="0"/>
          <w:sz w:val="24"/>
          <w:szCs w:val="24"/>
        </w:rPr>
        <w:t>.</w:t>
      </w:r>
      <w:r w:rsidR="000B0AB3">
        <w:rPr>
          <w:rFonts w:ascii="GHEA Grapalat" w:hAnsi="GHEA Grapalat"/>
          <w:i w:val="0"/>
          <w:sz w:val="24"/>
          <w:szCs w:val="24"/>
          <w:lang w:val="en-US"/>
        </w:rPr>
        <w:t>ru</w:t>
      </w:r>
    </w:p>
    <w:p w:rsidR="000B0AB3" w:rsidRPr="000B0AB3" w:rsidRDefault="00754697" w:rsidP="000B0AB3">
      <w:pPr>
        <w:pStyle w:val="a3"/>
        <w:widowControl w:val="0"/>
        <w:spacing w:line="240" w:lineRule="auto"/>
        <w:ind w:left="1701" w:firstLine="0"/>
        <w:jc w:val="left"/>
        <w:rPr>
          <w:rFonts w:ascii="GHEA Grapalat" w:hAnsi="GHEA Grapalat"/>
          <w:b/>
        </w:rPr>
      </w:pPr>
      <w:r w:rsidRPr="009044F1">
        <w:rPr>
          <w:rFonts w:ascii="GHEA Grapalat" w:hAnsi="GHEA Grapalat"/>
          <w:i w:val="0"/>
          <w:sz w:val="24"/>
          <w:szCs w:val="24"/>
        </w:rPr>
        <w:t xml:space="preserve">Заказчик </w:t>
      </w:r>
      <w:r w:rsidR="000B0AB3" w:rsidRPr="00F858F0">
        <w:rPr>
          <w:rFonts w:ascii="GHEA Grapalat" w:hAnsi="GHEA Grapalat"/>
          <w:b/>
        </w:rPr>
        <w:t>ГНКО "</w:t>
      </w:r>
      <w:r w:rsidR="000B0AB3" w:rsidRPr="006F5F1C">
        <w:rPr>
          <w:rFonts w:ascii="GHEA Grapalat" w:hAnsi="GHEA Grapalat"/>
          <w:b/>
        </w:rPr>
        <w:t xml:space="preserve">Армавирская </w:t>
      </w:r>
      <w:r w:rsidR="000B0AB3" w:rsidRPr="00F858F0">
        <w:rPr>
          <w:rFonts w:ascii="GHEA Grapalat" w:hAnsi="GHEA Grapalat"/>
          <w:b/>
        </w:rPr>
        <w:t>основная</w:t>
      </w:r>
      <w:r w:rsidR="000B0AB3" w:rsidRPr="006F5F1C">
        <w:rPr>
          <w:rFonts w:ascii="GHEA Grapalat" w:hAnsi="GHEA Grapalat"/>
          <w:b/>
        </w:rPr>
        <w:t xml:space="preserve"> школа №5 имени Зоравара Андраника Озаняна</w:t>
      </w:r>
      <w:r w:rsidR="000B0AB3" w:rsidRPr="00F858F0">
        <w:rPr>
          <w:rFonts w:ascii="GHEA Grapalat" w:hAnsi="GHEA Grapalat"/>
          <w:b/>
        </w:rPr>
        <w:t>"</w:t>
      </w: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B0AB3" w:rsidRDefault="000B0AB3" w:rsidP="000B0AB3">
      <w:pPr>
        <w:pStyle w:val="a3"/>
        <w:widowControl w:val="0"/>
        <w:spacing w:line="240" w:lineRule="auto"/>
        <w:ind w:left="1701" w:firstLine="0"/>
        <w:jc w:val="left"/>
        <w:rPr>
          <w:rFonts w:ascii="GHEA Grapalat" w:hAnsi="GHEA Grapalat"/>
          <w:b/>
        </w:rPr>
      </w:pPr>
    </w:p>
    <w:p w:rsidR="00096865" w:rsidRPr="009044F1" w:rsidRDefault="00096865" w:rsidP="000B0AB3">
      <w:pPr>
        <w:pStyle w:val="a3"/>
        <w:widowControl w:val="0"/>
        <w:spacing w:line="240" w:lineRule="auto"/>
        <w:ind w:left="1701" w:firstLine="0"/>
        <w:jc w:val="right"/>
        <w:rPr>
          <w:rFonts w:ascii="GHEA Grapalat" w:hAnsi="GHEA Grapalat" w:cs="Sylfaen"/>
          <w:i w:val="0"/>
        </w:rPr>
      </w:pPr>
      <w:r w:rsidRPr="009044F1">
        <w:rPr>
          <w:rFonts w:ascii="GHEA Grapalat" w:hAnsi="GHEA Grapalat"/>
          <w:i w:val="0"/>
        </w:rPr>
        <w:t>Утверждено</w:t>
      </w:r>
    </w:p>
    <w:p w:rsidR="00096865" w:rsidRPr="009044F1" w:rsidRDefault="005D7731" w:rsidP="000B0AB3">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99204A">
        <w:rPr>
          <w:rFonts w:ascii="GHEA Grapalat" w:hAnsi="GHEA Grapalat"/>
        </w:rPr>
        <w:t>ЗАПРОС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99204A">
        <w:rPr>
          <w:rFonts w:ascii="GHEA Grapalat" w:hAnsi="GHEA Grapalat"/>
          <w:i/>
        </w:rPr>
        <w:t>АОШ5иЗАО- GHAPDzB-2026/01</w:t>
      </w:r>
      <w:r w:rsidR="001B32D9" w:rsidRPr="001B32D9">
        <w:rPr>
          <w:rFonts w:ascii="GHEA Grapalat" w:hAnsi="GHEA Grapalat" w:cs="Times Armenian"/>
          <w:i/>
        </w:rPr>
        <w:br/>
      </w:r>
      <w:r w:rsidR="00A46F92">
        <w:rPr>
          <w:rFonts w:ascii="GHEA Grapalat" w:hAnsi="GHEA Grapalat"/>
          <w:i/>
        </w:rPr>
        <w:t xml:space="preserve">№ </w:t>
      </w:r>
      <w:r w:rsidR="000B0AB3" w:rsidRPr="000B0AB3">
        <w:rPr>
          <w:rFonts w:ascii="GHEA Grapalat" w:hAnsi="GHEA Grapalat"/>
          <w:i/>
        </w:rPr>
        <w:t>1</w:t>
      </w:r>
      <w:r w:rsidR="00096865" w:rsidRPr="009044F1">
        <w:rPr>
          <w:rFonts w:ascii="GHEA Grapalat" w:hAnsi="GHEA Grapalat"/>
          <w:i/>
        </w:rPr>
        <w:t xml:space="preserve">_ от </w:t>
      </w:r>
      <w:r w:rsidR="000B0AB3" w:rsidRPr="000B0AB3">
        <w:rPr>
          <w:rFonts w:ascii="GHEA Grapalat" w:hAnsi="GHEA Grapalat"/>
          <w:i/>
        </w:rPr>
        <w:t xml:space="preserve">17 декабря </w:t>
      </w:r>
      <w:r w:rsidR="00096865" w:rsidRPr="009044F1">
        <w:rPr>
          <w:rFonts w:ascii="GHEA Grapalat" w:hAnsi="GHEA Grapalat"/>
          <w:i/>
        </w:rPr>
        <w:t>20</w:t>
      </w:r>
      <w:r w:rsidR="000B0AB3">
        <w:rPr>
          <w:rFonts w:ascii="GHEA Grapalat" w:hAnsi="GHEA Grapalat"/>
          <w:i/>
        </w:rPr>
        <w:t>25</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B0AB3" w:rsidP="00B46D58">
      <w:pPr>
        <w:pStyle w:val="aa"/>
        <w:widowControl w:val="0"/>
        <w:spacing w:after="160"/>
        <w:ind w:right="-7" w:firstLine="567"/>
        <w:jc w:val="center"/>
        <w:rPr>
          <w:rFonts w:ascii="GHEA Grapalat" w:hAnsi="GHEA Grapalat"/>
        </w:rPr>
      </w:pPr>
      <w:r>
        <w:rPr>
          <w:rFonts w:ascii="GHEA Grapalat" w:hAnsi="GHEA Grapalat"/>
          <w:i/>
        </w:rPr>
        <w:t>ГНКО « Армавирская основная школа №5 имени Зоравара Андраника Озаняна»</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 xml:space="preserve">НА </w:t>
      </w:r>
      <w:r w:rsidR="000B0AB3">
        <w:rPr>
          <w:rFonts w:ascii="GHEA Grapalat" w:hAnsi="GHEA Grapalat"/>
        </w:rPr>
        <w:t>ЗАПРОС КОТИРОВКИ</w:t>
      </w:r>
      <w:r w:rsidRPr="009044F1">
        <w:rPr>
          <w:rFonts w:ascii="GHEA Grapalat" w:hAnsi="GHEA Grapalat"/>
        </w:rPr>
        <w:t xml:space="preserve">, ОБЪЯВЛЕННЫЙ С ЦЕЛЬЮ ПРИОБРЕТЕНИЯ </w:t>
      </w:r>
      <w:r w:rsidR="000B0AB3">
        <w:rPr>
          <w:rFonts w:ascii="GHEA Grapalat" w:hAnsi="GHEA Grapalat"/>
        </w:rPr>
        <w:t>поставка пищевых продуктов</w:t>
      </w:r>
      <w:r w:rsidRPr="009044F1">
        <w:rPr>
          <w:rFonts w:ascii="GHEA Grapalat" w:hAnsi="GHEA Grapalat"/>
        </w:rPr>
        <w:t xml:space="preserve"> ДЛЯ НУЖД </w:t>
      </w:r>
      <w:r w:rsidR="000B0AB3">
        <w:rPr>
          <w:rFonts w:ascii="GHEA Grapalat" w:hAnsi="GHEA Grapalat"/>
        </w:rPr>
        <w:t>ГНКО « Армавирская основная школа №5 имени Зоравара Андраника Озаняна»</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0B0AB3" w:rsidP="000E2447">
      <w:pPr>
        <w:widowControl w:val="0"/>
        <w:rPr>
          <w:rFonts w:ascii="GHEA Grapalat" w:hAnsi="GHEA Grapalat"/>
          <w:sz w:val="20"/>
          <w:szCs w:val="20"/>
        </w:rPr>
      </w:pPr>
      <w:r>
        <w:rPr>
          <w:rFonts w:ascii="GHEA Grapalat" w:hAnsi="GHEA Grapalat"/>
        </w:rPr>
        <w:t xml:space="preserve">Поставка пищевых продуктов </w:t>
      </w:r>
      <w:r w:rsidR="005D7731" w:rsidRPr="002E069D">
        <w:rPr>
          <w:rFonts w:ascii="GHEA Grapalat" w:hAnsi="GHEA Grapalat"/>
          <w:b/>
        </w:rPr>
        <w:t>ДЛЯ НУЖД</w:t>
      </w:r>
      <w:r w:rsidR="000E2447" w:rsidRPr="00F858F0">
        <w:rPr>
          <w:rFonts w:ascii="GHEA Grapalat" w:hAnsi="GHEA Grapalat"/>
          <w:b/>
        </w:rPr>
        <w:t>ГНКО "</w:t>
      </w:r>
      <w:r w:rsidR="000E2447" w:rsidRPr="006F5F1C">
        <w:rPr>
          <w:rFonts w:ascii="GHEA Grapalat" w:hAnsi="GHEA Grapalat"/>
          <w:b/>
        </w:rPr>
        <w:t xml:space="preserve">Армавирская </w:t>
      </w:r>
      <w:r w:rsidR="000E2447" w:rsidRPr="00F858F0">
        <w:rPr>
          <w:rFonts w:ascii="GHEA Grapalat" w:hAnsi="GHEA Grapalat"/>
          <w:b/>
        </w:rPr>
        <w:t>основная</w:t>
      </w:r>
      <w:r w:rsidR="000E2447" w:rsidRPr="006F5F1C">
        <w:rPr>
          <w:rFonts w:ascii="GHEA Grapalat" w:hAnsi="GHEA Grapalat"/>
          <w:b/>
        </w:rPr>
        <w:t xml:space="preserve"> школа №5 имени Зоравара Андраника Озаняна</w:t>
      </w:r>
      <w:r w:rsidR="000E2447" w:rsidRPr="00F858F0">
        <w:rPr>
          <w:rFonts w:ascii="GHEA Grapalat" w:hAnsi="GHEA Grapalat"/>
          <w:b/>
        </w:rPr>
        <w:t>"</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0B0AB3">
        <w:rPr>
          <w:rFonts w:ascii="GHEA Grapalat" w:hAnsi="GHEA Grapalat"/>
          <w:b/>
        </w:rPr>
        <w:t>ЗАПРОС КОТИРОВКИ</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B0AB3">
        <w:rPr>
          <w:rFonts w:ascii="GHEA Grapalat" w:hAnsi="GHEA Grapalat"/>
          <w:b/>
        </w:rPr>
        <w:t>ЗАПРОС КОТИРОВКИ</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0E2447">
        <w:rPr>
          <w:rFonts w:ascii="GHEA Grapalat" w:hAnsi="GHEA Grapalat"/>
          <w:spacing w:val="-6"/>
        </w:rPr>
        <w:t>АОШ5иЗАО- GHAPDzB-2026/01</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B0AB3">
        <w:rPr>
          <w:rFonts w:ascii="GHEA Grapalat" w:hAnsi="GHEA Grapalat"/>
        </w:rPr>
        <w:t>ГНКО « Армавирская основная школа №5 имени Зоравара Андраника Озаняна»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0E2447">
        <w:rPr>
          <w:rFonts w:ascii="GHEA Grapalat" w:hAnsi="GHEA Grapalat"/>
          <w:i w:val="0"/>
          <w:sz w:val="24"/>
          <w:szCs w:val="24"/>
        </w:rPr>
        <w:t xml:space="preserve"> пищевых продуктов</w:t>
      </w:r>
      <w:r w:rsidRPr="009044F1">
        <w:rPr>
          <w:rFonts w:ascii="GHEA Grapalat" w:hAnsi="GHEA Grapalat"/>
          <w:i w:val="0"/>
          <w:sz w:val="24"/>
          <w:szCs w:val="24"/>
        </w:rPr>
        <w:t xml:space="preserve"> (далее — также товар) для нужд </w:t>
      </w:r>
      <w:r w:rsidR="000B0AB3">
        <w:rPr>
          <w:rFonts w:ascii="GHEA Grapalat" w:hAnsi="GHEA Grapalat"/>
          <w:i w:val="0"/>
          <w:sz w:val="24"/>
          <w:szCs w:val="24"/>
        </w:rPr>
        <w:t>ГНКО « Армавирская основная школа №5 имени Зоравара Андраника Озаняна»</w:t>
      </w:r>
      <w:r w:rsidRPr="009044F1">
        <w:rPr>
          <w:rFonts w:ascii="GHEA Grapalat" w:hAnsi="GHEA Grapalat"/>
          <w:i w:val="0"/>
          <w:sz w:val="24"/>
          <w:szCs w:val="24"/>
        </w:rPr>
        <w:t>, которые сгруппированы в лоты "</w:t>
      </w:r>
      <w:r w:rsidR="000E2447">
        <w:rPr>
          <w:rFonts w:ascii="GHEA Grapalat" w:hAnsi="GHEA Grapalat"/>
          <w:i w:val="0"/>
          <w:sz w:val="24"/>
          <w:szCs w:val="24"/>
        </w:rPr>
        <w:t>18</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sz w:val="16"/>
              </w:rPr>
            </w:pPr>
            <w:r>
              <w:rPr>
                <w:rFonts w:ascii="Arial" w:hAnsi="Arial" w:cs="Arial"/>
                <w:color w:val="000000"/>
              </w:rPr>
              <w:t>18910</w:t>
            </w:r>
          </w:p>
        </w:tc>
        <w:tc>
          <w:tcPr>
            <w:tcW w:w="6458" w:type="dxa"/>
          </w:tcPr>
          <w:p w:rsidR="000E2447" w:rsidRPr="00807DEA" w:rsidRDefault="000E2447" w:rsidP="000E2447">
            <w:r w:rsidRPr="00807DEA">
              <w:t>Соль</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sz w:val="16"/>
              </w:rPr>
            </w:pPr>
            <w:r>
              <w:rPr>
                <w:rFonts w:ascii="Arial" w:hAnsi="Arial" w:cs="Arial"/>
                <w:color w:val="000000"/>
              </w:rPr>
              <w:t>419680</w:t>
            </w:r>
          </w:p>
        </w:tc>
        <w:tc>
          <w:tcPr>
            <w:tcW w:w="6458" w:type="dxa"/>
          </w:tcPr>
          <w:p w:rsidR="000E2447" w:rsidRPr="00807DEA" w:rsidRDefault="000E2447" w:rsidP="000E2447">
            <w:r w:rsidRPr="00807DEA">
              <w:t>Подсолнечное масло</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512400</w:t>
            </w:r>
          </w:p>
        </w:tc>
        <w:tc>
          <w:tcPr>
            <w:tcW w:w="6458" w:type="dxa"/>
          </w:tcPr>
          <w:p w:rsidR="000E2447" w:rsidRPr="00807DEA" w:rsidRDefault="000E2447" w:rsidP="000E2447">
            <w:r w:rsidRPr="00807DEA">
              <w:t>Рис</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157990</w:t>
            </w:r>
          </w:p>
        </w:tc>
        <w:tc>
          <w:tcPr>
            <w:tcW w:w="6458" w:type="dxa"/>
          </w:tcPr>
          <w:p w:rsidR="000E2447" w:rsidRPr="00807DEA" w:rsidRDefault="000E2447" w:rsidP="000E2447">
            <w:r w:rsidRPr="00807DEA">
              <w:t>морковь</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center"/>
          </w:tcPr>
          <w:p w:rsidR="000E2447" w:rsidRPr="000A43FF" w:rsidRDefault="000E2447" w:rsidP="000E2447">
            <w:pPr>
              <w:jc w:val="center"/>
              <w:rPr>
                <w:rFonts w:ascii="Arial" w:hAnsi="Arial" w:cs="Arial"/>
                <w:color w:val="000000"/>
                <w:sz w:val="20"/>
                <w:szCs w:val="20"/>
              </w:rPr>
            </w:pPr>
            <w:r>
              <w:rPr>
                <w:rFonts w:ascii="Arial" w:hAnsi="Arial" w:cs="Arial"/>
                <w:color w:val="000000"/>
                <w:sz w:val="20"/>
                <w:szCs w:val="20"/>
              </w:rPr>
              <w:t>457500</w:t>
            </w:r>
          </w:p>
        </w:tc>
        <w:tc>
          <w:tcPr>
            <w:tcW w:w="6458" w:type="dxa"/>
          </w:tcPr>
          <w:p w:rsidR="000E2447" w:rsidRPr="00807DEA" w:rsidRDefault="000E2447" w:rsidP="000E2447">
            <w:r w:rsidRPr="00807DEA">
              <w:t>фасоль</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1067500</w:t>
            </w:r>
          </w:p>
        </w:tc>
        <w:tc>
          <w:tcPr>
            <w:tcW w:w="6458" w:type="dxa"/>
          </w:tcPr>
          <w:p w:rsidR="000E2447" w:rsidRPr="00807DEA" w:rsidRDefault="000E2447" w:rsidP="000E2447">
            <w:r w:rsidRPr="00807DEA">
              <w:t>Яблоко</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663680</w:t>
            </w:r>
          </w:p>
        </w:tc>
        <w:tc>
          <w:tcPr>
            <w:tcW w:w="6458" w:type="dxa"/>
          </w:tcPr>
          <w:p w:rsidR="000E2447" w:rsidRPr="00807DEA" w:rsidRDefault="000E2447" w:rsidP="000E2447">
            <w:r w:rsidRPr="00807DEA">
              <w:t>Капуста</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96075</w:t>
            </w:r>
          </w:p>
        </w:tc>
        <w:tc>
          <w:tcPr>
            <w:tcW w:w="6458" w:type="dxa"/>
          </w:tcPr>
          <w:p w:rsidR="000E2447" w:rsidRPr="00807DEA" w:rsidRDefault="000E2447" w:rsidP="000E2447">
            <w:r w:rsidRPr="00807DEA">
              <w:t>Свекла</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329400</w:t>
            </w:r>
          </w:p>
        </w:tc>
        <w:tc>
          <w:tcPr>
            <w:tcW w:w="6458" w:type="dxa"/>
          </w:tcPr>
          <w:p w:rsidR="000E2447" w:rsidRPr="00807DEA" w:rsidRDefault="000E2447" w:rsidP="000E2447">
            <w:r w:rsidRPr="00807DEA">
              <w:t>Картофель</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1708000</w:t>
            </w:r>
          </w:p>
        </w:tc>
        <w:tc>
          <w:tcPr>
            <w:tcW w:w="6458" w:type="dxa"/>
          </w:tcPr>
          <w:p w:rsidR="000E2447" w:rsidRPr="00807DEA" w:rsidRDefault="000E2447" w:rsidP="000E2447">
            <w:r w:rsidRPr="00807DEA">
              <w:t>Куриная грудка</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305000</w:t>
            </w:r>
          </w:p>
        </w:tc>
        <w:tc>
          <w:tcPr>
            <w:tcW w:w="6458" w:type="dxa"/>
          </w:tcPr>
          <w:p w:rsidR="000E2447" w:rsidRPr="00807DEA" w:rsidRDefault="000E2447" w:rsidP="000E2447">
            <w:r w:rsidRPr="00807DEA">
              <w:t>Гречка</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1098000</w:t>
            </w:r>
          </w:p>
        </w:tc>
        <w:tc>
          <w:tcPr>
            <w:tcW w:w="6458" w:type="dxa"/>
          </w:tcPr>
          <w:p w:rsidR="000E2447" w:rsidRPr="00807DEA" w:rsidRDefault="000E2447" w:rsidP="000E2447">
            <w:r w:rsidRPr="00807DEA">
              <w:t>Яйцо</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305000</w:t>
            </w:r>
          </w:p>
        </w:tc>
        <w:tc>
          <w:tcPr>
            <w:tcW w:w="6458" w:type="dxa"/>
          </w:tcPr>
          <w:p w:rsidR="000E2447" w:rsidRPr="00807DEA" w:rsidRDefault="000E2447" w:rsidP="000E2447">
            <w:r w:rsidRPr="00807DEA">
              <w:t>Макароны</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152500</w:t>
            </w:r>
          </w:p>
        </w:tc>
        <w:tc>
          <w:tcPr>
            <w:tcW w:w="6458" w:type="dxa"/>
          </w:tcPr>
          <w:p w:rsidR="000E2447" w:rsidRPr="00807DEA" w:rsidRDefault="000E2447" w:rsidP="000E2447">
            <w:r w:rsidRPr="00807DEA">
              <w:t>Горох</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259250</w:t>
            </w:r>
          </w:p>
        </w:tc>
        <w:tc>
          <w:tcPr>
            <w:tcW w:w="6458" w:type="dxa"/>
          </w:tcPr>
          <w:p w:rsidR="000E2447" w:rsidRPr="00807DEA" w:rsidRDefault="000E2447" w:rsidP="000E2447">
            <w:r w:rsidRPr="00807DEA">
              <w:t>Чечевица</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1098000</w:t>
            </w:r>
          </w:p>
        </w:tc>
        <w:tc>
          <w:tcPr>
            <w:tcW w:w="6458" w:type="dxa"/>
          </w:tcPr>
          <w:p w:rsidR="000E2447" w:rsidRPr="00807DEA" w:rsidRDefault="000E2447" w:rsidP="000E2447">
            <w:r w:rsidRPr="00807DEA">
              <w:t>Сыр</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329400</w:t>
            </w:r>
          </w:p>
        </w:tc>
        <w:tc>
          <w:tcPr>
            <w:tcW w:w="6458" w:type="dxa"/>
          </w:tcPr>
          <w:p w:rsidR="000E2447" w:rsidRPr="00807DEA" w:rsidRDefault="000E2447" w:rsidP="000E2447">
            <w:r>
              <w:t>мацун</w:t>
            </w:r>
          </w:p>
        </w:tc>
      </w:tr>
      <w:tr w:rsidR="000E2447" w:rsidRPr="009044F1" w:rsidTr="005C7537">
        <w:trPr>
          <w:jc w:val="center"/>
        </w:trPr>
        <w:tc>
          <w:tcPr>
            <w:tcW w:w="1530" w:type="dxa"/>
            <w:vAlign w:val="center"/>
          </w:tcPr>
          <w:p w:rsidR="000E2447" w:rsidRPr="009044F1" w:rsidRDefault="000E2447" w:rsidP="000E2447">
            <w:pPr>
              <w:pStyle w:val="23"/>
              <w:widowControl w:val="0"/>
              <w:numPr>
                <w:ilvl w:val="0"/>
                <w:numId w:val="36"/>
              </w:numPr>
              <w:spacing w:after="120" w:line="240" w:lineRule="auto"/>
              <w:jc w:val="center"/>
              <w:rPr>
                <w:rFonts w:ascii="GHEA Grapalat" w:hAnsi="GHEA Grapalat"/>
                <w:sz w:val="24"/>
                <w:szCs w:val="24"/>
              </w:rPr>
            </w:pPr>
          </w:p>
        </w:tc>
        <w:tc>
          <w:tcPr>
            <w:tcW w:w="1246" w:type="dxa"/>
            <w:vAlign w:val="bottom"/>
          </w:tcPr>
          <w:p w:rsidR="000E2447" w:rsidRPr="00001ACA" w:rsidRDefault="000E2447" w:rsidP="000E2447">
            <w:pPr>
              <w:pStyle w:val="23"/>
              <w:spacing w:line="240" w:lineRule="auto"/>
              <w:ind w:firstLine="0"/>
              <w:jc w:val="center"/>
              <w:rPr>
                <w:rFonts w:asciiTheme="minorHAnsi" w:hAnsiTheme="minorHAnsi"/>
              </w:rPr>
            </w:pPr>
            <w:r>
              <w:rPr>
                <w:rFonts w:ascii="Arial" w:hAnsi="Arial" w:cs="Arial"/>
                <w:color w:val="000000"/>
              </w:rPr>
              <w:t>43920</w:t>
            </w:r>
          </w:p>
        </w:tc>
        <w:tc>
          <w:tcPr>
            <w:tcW w:w="6458" w:type="dxa"/>
          </w:tcPr>
          <w:p w:rsidR="000E2447" w:rsidRDefault="000E2447" w:rsidP="000E2447">
            <w:r w:rsidRPr="00807DEA">
              <w:t>Томатная паста</w:t>
            </w:r>
          </w:p>
        </w:tc>
      </w:tr>
    </w:tbl>
    <w:p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 xml:space="preserve">нарушил предусмотренное договором или принятое в рамках процесса закупки обязательство, которое привело к одностороннему расторжению </w:t>
      </w:r>
      <w:r w:rsidRPr="006622A4">
        <w:rPr>
          <w:rFonts w:ascii="GHEA Grapalat" w:hAnsi="GHEA Grapalat"/>
        </w:rPr>
        <w:lastRenderedPageBreak/>
        <w:t>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9044F1">
        <w:rPr>
          <w:rFonts w:ascii="GHEA Grapalat" w:hAnsi="GHEA Grapalat"/>
          <w:color w:val="000000"/>
        </w:rPr>
        <w:lastRenderedPageBreak/>
        <w:t>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lastRenderedPageBreak/>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0B0AB3">
        <w:rPr>
          <w:rFonts w:ascii="GHEA Grapalat" w:hAnsi="GHEA Grapalat"/>
          <w:sz w:val="24"/>
          <w:szCs w:val="24"/>
        </w:rPr>
        <w:t>запрос котировки</w:t>
      </w:r>
      <w:r w:rsidRPr="009044F1">
        <w:rPr>
          <w:rFonts w:ascii="GHEA Grapalat" w:hAnsi="GHEA Grapalat"/>
          <w:sz w:val="24"/>
          <w:szCs w:val="24"/>
        </w:rPr>
        <w:t>.</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w:t>
      </w:r>
      <w:r w:rsidR="006A7E82" w:rsidRPr="00650DCD">
        <w:rPr>
          <w:rFonts w:ascii="GHEA Grapalat" w:hAnsi="GHEA Grapalat"/>
          <w:sz w:val="24"/>
          <w:szCs w:val="24"/>
        </w:rPr>
        <w:lastRenderedPageBreak/>
        <w:t xml:space="preserve">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p>
    <w:p w:rsidR="00071119" w:rsidRPr="008E138A" w:rsidRDefault="00932115"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Pr="008E138A">
        <w:rPr>
          <w:rFonts w:ascii="GHEA Grapalat" w:hAnsi="GHEA Grapalat" w:cs="Sylfaen"/>
          <w:sz w:val="24"/>
          <w:szCs w:val="24"/>
        </w:rPr>
        <w:t>и</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Pr>
          <w:rFonts w:ascii="GHEA Grapalat" w:hAnsi="GHEA Grapalat" w:cs="Sylfaen"/>
          <w:sz w:val="24"/>
          <w:szCs w:val="24"/>
        </w:rPr>
        <w:lastRenderedPageBreak/>
        <w:t>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w:t>
      </w:r>
      <w:r w:rsidRPr="009044F1">
        <w:rPr>
          <w:rFonts w:ascii="GHEA Grapalat" w:hAnsi="GHEA Grapalat"/>
        </w:rPr>
        <w:lastRenderedPageBreak/>
        <w:t xml:space="preserve">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 xml:space="preserve">и/или обеспечение заявки,или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9044F1">
        <w:rPr>
          <w:rFonts w:ascii="GHEA Grapalat" w:hAnsi="GHEA Grapalat"/>
          <w:sz w:val="24"/>
          <w:szCs w:val="24"/>
        </w:rPr>
        <w:t>присутствуютна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1"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участникамиценам,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433568" w:rsidRPr="00433568">
        <w:rPr>
          <w:rFonts w:ascii="GHEA Grapalat" w:hAnsi="GHEA Grapalat"/>
          <w:sz w:val="24"/>
          <w:szCs w:val="24"/>
        </w:rPr>
        <w:t xml:space="preserve">включая случаи, когда лицо, включённое в список, предусмотренный подпунктом 2 пункта 2 постановления  Правительства РА от </w:t>
      </w:r>
      <w:r w:rsidR="00433568" w:rsidRPr="00433568">
        <w:rPr>
          <w:rFonts w:ascii="GHEA Grapalat" w:hAnsi="GHEA Grapalat"/>
          <w:sz w:val="24"/>
          <w:szCs w:val="24"/>
        </w:rPr>
        <w:lastRenderedPageBreak/>
        <w:t>20.06.2025 № 817-А, предлагается участником в качестве агента /исполнителя/,</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следующихза днемполучениярешения</w:t>
      </w:r>
      <w:r w:rsidR="00D17C45" w:rsidRPr="00982592">
        <w:rPr>
          <w:rFonts w:ascii="GHEA Grapalat" w:hAnsi="GHEA Grapalat"/>
        </w:rPr>
        <w:t>.</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aff"/>
        <w:widowControl w:val="0"/>
        <w:numPr>
          <w:ilvl w:val="0"/>
          <w:numId w:val="31"/>
        </w:numPr>
        <w:ind w:left="0" w:firstLine="284"/>
        <w:contextualSpacing/>
        <w:jc w:val="both"/>
        <w:rPr>
          <w:ins w:id="2"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C20AD3" w:rsidP="00637CD2">
      <w:pPr>
        <w:widowControl w:val="0"/>
        <w:tabs>
          <w:tab w:val="left" w:pos="1134"/>
        </w:tabs>
        <w:ind w:left="-360"/>
        <w:jc w:val="both"/>
        <w:rPr>
          <w:rFonts w:ascii="GHEA Grapalat" w:hAnsi="GHEA Grapalat" w:cs="Sylfaen"/>
        </w:rPr>
      </w:pPr>
      <w:r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lastRenderedPageBreak/>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sidR="00FE2802">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sidRPr="00747338">
        <w:rPr>
          <w:rFonts w:ascii="GHEA Grapalat" w:hAnsi="GHEA Grapalat"/>
          <w:sz w:val="24"/>
          <w:szCs w:val="24"/>
        </w:rPr>
        <w:lastRenderedPageBreak/>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B84C5F" w:rsidRDefault="00AA0AD8" w:rsidP="001E2047">
      <w:pPr>
        <w:widowControl w:val="0"/>
        <w:tabs>
          <w:tab w:val="left" w:pos="1134"/>
        </w:tabs>
        <w:jc w:val="both"/>
        <w:rPr>
          <w:rFonts w:ascii="GHEA Grapalat" w:hAnsi="GHEA Grapalat"/>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юцены,</w:t>
      </w:r>
      <w:r w:rsidRPr="009044F1">
        <w:rPr>
          <w:rFonts w:ascii="GHEA Grapalat" w:hAnsi="GHEA Grapalat"/>
          <w:i w:val="0"/>
          <w:sz w:val="24"/>
          <w:szCs w:val="24"/>
        </w:rPr>
        <w:t xml:space="preserve"> предложенной отобранным участником.</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 xml:space="preserve">На основании требования о предоставлении обеспеченийквалификации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w:t>
      </w:r>
      <w:r w:rsidR="008D2230">
        <w:rPr>
          <w:rFonts w:ascii="GHEA Grapalat" w:hAnsi="GHEA Grapalat"/>
          <w:lang w:val="hy-AM"/>
        </w:rPr>
        <w:t>«»</w:t>
      </w:r>
      <w:r w:rsidR="00646B97" w:rsidRPr="00F818E0">
        <w:rPr>
          <w:rFonts w:ascii="GHEA Grapalat" w:hAnsi="GHEA Grapalat"/>
        </w:rPr>
        <w:t xml:space="preserve">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lastRenderedPageBreak/>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8E419D" w:rsidRPr="00C224A2" w:rsidRDefault="0052513C" w:rsidP="008E419D">
      <w:pPr>
        <w:widowControl w:val="0"/>
        <w:tabs>
          <w:tab w:val="left" w:pos="1276"/>
        </w:tabs>
        <w:rPr>
          <w:i/>
          <w:sz w:val="18"/>
          <w:szCs w:val="18"/>
        </w:rPr>
      </w:pPr>
      <w:r w:rsidRPr="0052513C">
        <w:rPr>
          <w:rFonts w:asciiTheme="minorHAnsi" w:hAnsiTheme="minorHAnsi"/>
          <w:i/>
          <w:vertAlign w:val="superscript"/>
        </w:rPr>
        <w:t>11.1</w:t>
      </w:r>
      <w:r w:rsidR="008E419D">
        <w:rPr>
          <w:rFonts w:ascii="Cambria" w:hAnsi="Cambria"/>
          <w:i/>
          <w:sz w:val="18"/>
          <w:szCs w:val="18"/>
        </w:rPr>
        <w:t>а</w:t>
      </w:r>
      <w:r w:rsidR="008E419D" w:rsidRPr="000C4C7C">
        <w:rPr>
          <w:rFonts w:ascii="GHEA Grapalat" w:hAnsi="GHEA Grapalat" w:cs="Sylfaen"/>
          <w:lang w:val="hy-AM"/>
        </w:rPr>
        <w:t>)</w:t>
      </w:r>
      <w:r w:rsidR="008E419D"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52513C" w:rsidRDefault="008E419D" w:rsidP="0052513C">
      <w:pPr>
        <w:pStyle w:val="af2"/>
        <w:jc w:val="both"/>
        <w:rPr>
          <w:rFonts w:asciiTheme="minorHAnsi" w:hAnsiTheme="minorHAnsi"/>
          <w:i/>
        </w:rPr>
      </w:pPr>
      <w:r>
        <w:rPr>
          <w:rFonts w:ascii="Cambria" w:hAnsi="Cambria"/>
          <w:i/>
          <w:sz w:val="18"/>
          <w:szCs w:val="18"/>
        </w:rPr>
        <w:t>б</w:t>
      </w:r>
      <w:r w:rsidRPr="000C4C7C">
        <w:rPr>
          <w:rFonts w:ascii="GHEA Grapalat" w:hAnsi="GHEA Grapalat" w:cs="Sylfaen"/>
          <w:lang w:val="hy-AM"/>
        </w:rPr>
        <w:t>)</w:t>
      </w:r>
      <w:r w:rsidR="0052513C" w:rsidRPr="0052513C">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Theme="minorHAnsi" w:hAnsiTheme="minorHAnsi"/>
          <w:i/>
          <w:lang w:val="hy-AM"/>
        </w:rPr>
        <w:t>«»</w:t>
      </w:r>
      <w:r w:rsidR="0052513C" w:rsidRPr="0052513C">
        <w:rPr>
          <w:rFonts w:asciiTheme="minorHAnsi" w:hAnsiTheme="minorHAnsi"/>
          <w:i/>
        </w:rPr>
        <w:t xml:space="preserve">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p>
    <w:p w:rsidR="0035631F" w:rsidRDefault="00801A4F" w:rsidP="00801A4F">
      <w:pPr>
        <w:widowControl w:val="0"/>
        <w:tabs>
          <w:tab w:val="left" w:pos="1276"/>
        </w:tabs>
        <w:spacing w:after="160"/>
        <w:ind w:firstLine="567"/>
        <w:jc w:val="both"/>
        <w:rPr>
          <w:ins w:id="3"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9"/>
        <w:t>12</w:t>
      </w:r>
      <w:r w:rsidR="00853CBA" w:rsidRPr="0027573B">
        <w:rPr>
          <w:rFonts w:ascii="GHEA Grapalat" w:hAnsi="GHEA Grapalat"/>
        </w:rPr>
        <w:t>.</w:t>
      </w: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Обеспечение договора должно быть действительно как минимум включительно до </w:t>
      </w:r>
      <w:r w:rsidR="00411A25">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4" w:author="Inesa Kocharyan" w:date="2023-07-07T16:48:00Z"/>
          <w:rFonts w:ascii="GHEA Grapalat" w:hAnsi="GHEA Grapalat"/>
        </w:rPr>
      </w:pP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C87B61">
        <w:rPr>
          <w:rFonts w:ascii="GHEA Grapalat" w:hAnsi="GHEA Grapalat"/>
        </w:rPr>
        <w:t>или Министерством Финансов РА</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Овозвратеобеспечениядоговораи</w:t>
      </w:r>
      <w:r w:rsidRPr="00C87B61">
        <w:rPr>
          <w:rFonts w:ascii="GHEA Grapalat" w:hAnsi="GHEA Grapalat"/>
        </w:rPr>
        <w:t>/</w:t>
      </w:r>
      <w:r w:rsidRPr="00C87B61">
        <w:rPr>
          <w:rFonts w:ascii="GHEA Grapalat" w:hAnsi="GHEA Grapalat" w:hint="eastAsia"/>
        </w:rPr>
        <w:t>иликвалификациируководительзаказчикавписьменнойформевтечениепятирабочихдней</w:t>
      </w:r>
      <w:r w:rsidRPr="00C87B61">
        <w:rPr>
          <w:rFonts w:ascii="GHEA Grapalat" w:hAnsi="GHEA Grapalat"/>
        </w:rPr>
        <w:t xml:space="preserve">, </w:t>
      </w:r>
      <w:r w:rsidRPr="00C87B61">
        <w:rPr>
          <w:rFonts w:ascii="GHEA Grapalat" w:hAnsi="GHEA Grapalat" w:hint="eastAsia"/>
        </w:rPr>
        <w:t>следующих</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вслучаеобеспечения</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вформе</w:t>
      </w:r>
      <w:r w:rsidRPr="00C87B61">
        <w:rPr>
          <w:rFonts w:ascii="GHEA Grapalat" w:hAnsi="GHEA Grapalat"/>
        </w:rPr>
        <w:t xml:space="preserve"> наличных денег - </w:t>
      </w:r>
      <w:r w:rsidRPr="00C87B61">
        <w:rPr>
          <w:rFonts w:ascii="GHEA Grapalat" w:hAnsi="GHEA Grapalat" w:hint="eastAsia"/>
        </w:rPr>
        <w:t>МинистерствофинансовРАсприложениемкопии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обобоснованииплатежа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вслучаеобеспечения</w:t>
      </w:r>
      <w:r w:rsidRPr="00C87B61">
        <w:rPr>
          <w:rFonts w:ascii="GHEA Grapalat" w:hAnsi="GHEA Grapalat"/>
        </w:rPr>
        <w:t xml:space="preserve">, </w:t>
      </w:r>
      <w:r w:rsidRPr="00C87B61">
        <w:rPr>
          <w:rFonts w:ascii="GHEA Grapalat" w:hAnsi="GHEA Grapalat" w:hint="eastAsia"/>
        </w:rPr>
        <w:t>представленноговвидебанковскойгарантии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вслучаеобеспечения</w:t>
      </w:r>
      <w:r w:rsidRPr="00C87B61">
        <w:rPr>
          <w:rFonts w:ascii="GHEA Grapalat" w:hAnsi="GHEA Grapalat"/>
        </w:rPr>
        <w:t xml:space="preserve">, </w:t>
      </w:r>
      <w:r w:rsidRPr="00C87B61">
        <w:rPr>
          <w:rFonts w:ascii="GHEA Grapalat" w:hAnsi="GHEA Grapalat" w:hint="eastAsia"/>
        </w:rPr>
        <w:t>представленноговвиде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НА </w:t>
      </w:r>
      <w:r w:rsidR="000B0AB3">
        <w:rPr>
          <w:rFonts w:ascii="GHEA Grapalat" w:hAnsi="GHEA Grapalat"/>
          <w:b/>
        </w:rPr>
        <w:t>ЗАПРОС КОТИРОВКИ</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761A4D" w:rsidRPr="00B138F3">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0B0AB3">
        <w:rPr>
          <w:rFonts w:ascii="GHEA Grapalat" w:hAnsi="GHEA Grapalat"/>
          <w:b/>
          <w:sz w:val="24"/>
          <w:szCs w:val="24"/>
        </w:rPr>
        <w:t>запрос котировки</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E2447" w:rsidRPr="000E2447">
        <w:rPr>
          <w:rFonts w:ascii="GHEA Grapalat" w:hAnsi="GHEA Grapalat"/>
          <w:sz w:val="24"/>
          <w:szCs w:val="24"/>
        </w:rPr>
        <w:t>АОШ5иЗАО- GHAPDzB-2026/01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0E2447" w:rsidRPr="000E2447">
        <w:rPr>
          <w:rFonts w:ascii="GHEA Grapalat" w:hAnsi="GHEA Grapalat"/>
        </w:rPr>
        <w:t>АОШ5иЗАО- GHAPDzB-2026/01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99204A" w:rsidP="00B46D58">
      <w:pPr>
        <w:spacing w:after="160"/>
        <w:jc w:val="both"/>
        <w:rPr>
          <w:rFonts w:ascii="GHEA Grapalat" w:hAnsi="GHEA Grapalat"/>
        </w:rPr>
      </w:pPr>
      <w:r>
        <w:rPr>
          <w:rFonts w:ascii="GHEA Grapalat" w:hAnsi="GHEA Grapalat"/>
        </w:rPr>
        <w:t>ЗАПРОС КОТИРОВОК</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 xml:space="preserve">лицаудовлетворяют </w:t>
      </w:r>
      <w:r w:rsidRPr="004F23CF">
        <w:rPr>
          <w:rFonts w:ascii="GHEA Grapalat" w:hAnsi="GHEA Grapalat"/>
          <w:color w:val="000000" w:themeColor="text1"/>
          <w:spacing w:val="-4"/>
        </w:rPr>
        <w:t xml:space="preserve">требованиямправаучастияустановленнымприглашением на </w:t>
      </w:r>
      <w:r w:rsidRPr="004F23CF">
        <w:rPr>
          <w:rFonts w:ascii="GHEA Grapalat" w:hAnsi="GHEA Grapalat"/>
          <w:spacing w:val="-4"/>
        </w:rPr>
        <w:t xml:space="preserve">на </w:t>
      </w:r>
      <w:r w:rsidR="000B0AB3">
        <w:rPr>
          <w:rFonts w:ascii="GHEA Grapalat" w:hAnsi="GHEA Grapalat"/>
        </w:rPr>
        <w:t>запрос котировки</w:t>
      </w:r>
      <w:r w:rsidRPr="004F23CF">
        <w:rPr>
          <w:rFonts w:ascii="GHEA Grapalat" w:hAnsi="GHEA Grapalat"/>
          <w:color w:val="000000" w:themeColor="text1"/>
        </w:rPr>
        <w:t>подкодом</w:t>
      </w:r>
      <w:r w:rsidR="000E2447" w:rsidRPr="000E2447">
        <w:rPr>
          <w:rFonts w:ascii="GHEA Grapalat" w:hAnsi="GHEA Grapalat"/>
        </w:rPr>
        <w:t>АОШ5иЗАО- GHAPDzB-2026/01</w:t>
      </w:r>
      <w:r w:rsidRPr="004F23CF">
        <w:rPr>
          <w:rFonts w:ascii="GHEA Grapalat" w:hAnsi="GHEA Grapalat"/>
          <w:color w:val="000000" w:themeColor="text1"/>
        </w:rPr>
        <w:t>и</w:t>
      </w:r>
      <w:r w:rsidRPr="004F23CF">
        <w:rPr>
          <w:rFonts w:ascii="GHEA Grapalat" w:hAnsi="GHEA Grapalat"/>
          <w:sz w:val="20"/>
          <w:u w:val="single"/>
        </w:rPr>
        <w:t>---------------------------------</w:t>
      </w:r>
      <w:r w:rsidR="006247D8">
        <w:rPr>
          <w:rFonts w:ascii="GHEA Grapalat" w:hAnsi="GHEA Grapalat"/>
          <w:sz w:val="20"/>
          <w:u w:val="single"/>
        </w:rPr>
        <w:t>-------</w:t>
      </w:r>
    </w:p>
    <w:p w:rsidR="009E1F0A" w:rsidRPr="004F23CF" w:rsidRDefault="009E1F0A" w:rsidP="009E1F0A">
      <w:pPr>
        <w:tabs>
          <w:tab w:val="left" w:pos="6450"/>
        </w:tabs>
        <w:rPr>
          <w:rFonts w:ascii="GHEA Grapalat" w:hAnsi="GHEA Grapalat"/>
          <w:sz w:val="16"/>
        </w:rPr>
      </w:pP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35493A" w:rsidRPr="00AF791F">
        <w:rPr>
          <w:rFonts w:ascii="GHEA Grapalat" w:hAnsi="GHEA Grapalat"/>
          <w:vertAlign w:val="superscript"/>
        </w:rPr>
        <w:t>16</w:t>
      </w:r>
      <w:r w:rsidR="00952531" w:rsidRPr="00AF791F">
        <w:rPr>
          <w:rFonts w:ascii="GHEA Grapalat" w:hAnsi="GHEA Grapalat"/>
        </w:rPr>
        <w:t>,</w:t>
      </w:r>
    </w:p>
    <w:p w:rsidR="006B3E56" w:rsidRPr="000E2447" w:rsidRDefault="006B3E56" w:rsidP="000E2447">
      <w:pPr>
        <w:pStyle w:val="aff"/>
        <w:widowControl w:val="0"/>
        <w:numPr>
          <w:ilvl w:val="0"/>
          <w:numId w:val="22"/>
        </w:numPr>
        <w:tabs>
          <w:tab w:val="left" w:pos="567"/>
        </w:tabs>
        <w:spacing w:after="160"/>
        <w:jc w:val="both"/>
        <w:rPr>
          <w:rFonts w:ascii="GHEA Grapalat" w:hAnsi="GHEA Grapalat"/>
        </w:rPr>
      </w:pPr>
      <w:r w:rsidRPr="000E2447">
        <w:rPr>
          <w:rFonts w:ascii="GHEA Grapalat" w:hAnsi="GHEA Grapalat"/>
        </w:rPr>
        <w:t xml:space="preserve">в рамках участия в </w:t>
      </w:r>
      <w:r w:rsidR="00305944" w:rsidRPr="000E2447">
        <w:rPr>
          <w:rFonts w:ascii="GHEA Grapalat" w:hAnsi="GHEA Grapalat"/>
        </w:rPr>
        <w:t xml:space="preserve">открытом конкурсе </w:t>
      </w:r>
      <w:r w:rsidRPr="000E2447">
        <w:rPr>
          <w:rFonts w:ascii="GHEA Grapalat" w:hAnsi="GHEA Grapalat"/>
        </w:rPr>
        <w:t xml:space="preserve">под кодом </w:t>
      </w:r>
      <w:r w:rsidR="000E2447" w:rsidRPr="000E2447">
        <w:rPr>
          <w:rFonts w:ascii="GHEA Grapalat" w:hAnsi="GHEA Grapalat"/>
        </w:rPr>
        <w:t>АОШ5иЗАО- GHAPDzB-2026/01</w:t>
      </w:r>
      <w:r w:rsidRPr="000E2447">
        <w:rPr>
          <w:rFonts w:ascii="GHEA Grapalat" w:hAnsi="GHEA Grapalat"/>
        </w:rPr>
        <w:t>не допускал и (или) не допустит</w:t>
      </w:r>
      <w:r w:rsidR="00024FA3" w:rsidRPr="000E2447">
        <w:rPr>
          <w:rFonts w:ascii="GHEA Grapalat" w:hAnsi="GHEA Grapalat"/>
          <w:lang w:val="hy-AM"/>
        </w:rPr>
        <w:t>недобросовестн</w:t>
      </w:r>
      <w:r w:rsidR="00024FA3" w:rsidRPr="000E2447">
        <w:rPr>
          <w:rFonts w:ascii="GHEA Grapalat" w:hAnsi="GHEA Grapalat"/>
        </w:rPr>
        <w:t>ой</w:t>
      </w:r>
      <w:r w:rsidR="00024FA3" w:rsidRPr="000E2447">
        <w:rPr>
          <w:rFonts w:ascii="GHEA Grapalat" w:hAnsi="GHEA Grapalat"/>
          <w:lang w:val="hy-AM"/>
        </w:rPr>
        <w:t xml:space="preserve"> конкуренци</w:t>
      </w:r>
      <w:r w:rsidR="00024FA3" w:rsidRPr="000E2447">
        <w:rPr>
          <w:rFonts w:ascii="GHEA Grapalat" w:hAnsi="GHEA Grapalat"/>
        </w:rPr>
        <w:t>и,</w:t>
      </w:r>
      <w:r w:rsidRPr="000E2447">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0B0AB3">
        <w:rPr>
          <w:rFonts w:ascii="GHEA Grapalat" w:hAnsi="GHEA Grapalat"/>
        </w:rPr>
        <w:t>запрос котировки</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5"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4A5C6D">
        <w:rPr>
          <w:rFonts w:ascii="GHEA Grapalat" w:hAnsi="GHEA Grapalat"/>
        </w:rPr>
        <w:t>представляет</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r w:rsidR="007D1008" w:rsidRPr="009A73EA">
        <w:rPr>
          <w:rFonts w:ascii="GHEA Grapalat" w:hAnsi="GHEA Grapalat"/>
        </w:rPr>
        <w:br w:type="page"/>
      </w:r>
    </w:p>
    <w:p w:rsidR="00923711" w:rsidRDefault="00923711">
      <w:pPr>
        <w:rPr>
          <w:rFonts w:ascii="GHEA Grapalat" w:hAnsi="GHEA Grapalat"/>
        </w:rPr>
      </w:pPr>
    </w:p>
    <w:p w:rsidR="00110534" w:rsidRDefault="00110534" w:rsidP="00B46D58">
      <w:pPr>
        <w:jc w:val="both"/>
        <w:rPr>
          <w:rFonts w:ascii="GHEA Grapalat" w:hAnsi="GHEA Grapalat"/>
        </w:rPr>
      </w:pP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B0AB3">
        <w:rPr>
          <w:rFonts w:ascii="GHEA Grapalat" w:hAnsi="GHEA Grapalat"/>
          <w:b/>
          <w:sz w:val="24"/>
          <w:szCs w:val="24"/>
        </w:rPr>
        <w:t>запрос котировки</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0E2447">
        <w:rPr>
          <w:rFonts w:ascii="GHEA Grapalat" w:hAnsi="GHEA Grapalat"/>
          <w:b/>
          <w:sz w:val="24"/>
          <w:szCs w:val="24"/>
        </w:rPr>
        <w:t>АОШ5иЗАО- GHAPDzB-2026/01</w:t>
      </w:r>
      <w:r>
        <w:rPr>
          <w:rFonts w:ascii="GHEA Grapalat" w:hAnsi="GHEA Grapalat"/>
          <w:b/>
          <w:sz w:val="24"/>
          <w:szCs w:val="24"/>
        </w:rPr>
        <w:t>"</w:t>
      </w:r>
      <w:r>
        <w:rPr>
          <w:rStyle w:val="af6"/>
          <w:rFonts w:ascii="GHEA Grapalat" w:hAnsi="GHEA Grapalat"/>
          <w:b/>
          <w:sz w:val="24"/>
          <w:szCs w:val="24"/>
        </w:rPr>
        <w:footnoteReference w:customMarkFollows="1" w:id="15"/>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99204A">
        <w:rPr>
          <w:rFonts w:ascii="GHEA Grapalat" w:hAnsi="GHEA Grapalat"/>
        </w:rPr>
        <w:t>ЗАПРОС КОТИРОВОК</w:t>
      </w:r>
      <w:r w:rsidRPr="009044F1">
        <w:rPr>
          <w:rFonts w:ascii="GHEA Grapalat" w:hAnsi="GHEA Grapalat"/>
        </w:rPr>
        <w:t xml:space="preserve"> под кодом </w:t>
      </w:r>
      <w:r w:rsidR="000E2447" w:rsidRPr="000E2447">
        <w:rPr>
          <w:rFonts w:ascii="GHEA Grapalat" w:hAnsi="GHEA Grapalat"/>
        </w:rPr>
        <w:t>АОШ5иЗАО- GHAPDzB-2026/01</w:t>
      </w:r>
      <w:r w:rsidRPr="009044F1">
        <w:rPr>
          <w:rFonts w:ascii="GHEA Grapalat" w:hAnsi="GHEA Grapalat"/>
        </w:rPr>
        <w:t xml:space="preserve"> 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0B0AB3">
        <w:rPr>
          <w:rFonts w:ascii="GHEA Grapalat" w:hAnsi="GHEA Grapalat"/>
          <w:b/>
        </w:rPr>
        <w:t>запрос котировки</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0E2447">
        <w:rPr>
          <w:rFonts w:ascii="GHEA Grapalat" w:hAnsi="GHEA Grapalat"/>
          <w:b/>
          <w:sz w:val="24"/>
          <w:szCs w:val="24"/>
        </w:rPr>
        <w:t>АОШ5иЗАО- GHAPDzB-2026/01</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AB18BF"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B18BF"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B18BF"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B18BF"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B18BF"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B18BF"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6D2CDF">
        <w:trPr>
          <w:trHeight w:val="924"/>
        </w:trPr>
        <w:tc>
          <w:tcPr>
            <w:tcW w:w="9016" w:type="dxa"/>
            <w:gridSpan w:val="2"/>
            <w:vAlign w:val="center"/>
          </w:tcPr>
          <w:p w:rsidR="00F016A2" w:rsidRPr="00FD1EE4" w:rsidRDefault="00AB18B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AB18B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AB18B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B18BF"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AB18B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6D2CDF">
        <w:trPr>
          <w:trHeight w:val="924"/>
        </w:trPr>
        <w:tc>
          <w:tcPr>
            <w:tcW w:w="9016" w:type="dxa"/>
            <w:gridSpan w:val="2"/>
            <w:vAlign w:val="center"/>
          </w:tcPr>
          <w:p w:rsidR="00F016A2" w:rsidRPr="00FD1EE4" w:rsidRDefault="00AB18B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AB18B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AB18B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B18BF"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AB18BF"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AB18BF"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AB18BF"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AB18B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AB18BF" w:rsidP="006D2CDF">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p>
        </w:tc>
        <w:tc>
          <w:tcPr>
            <w:tcW w:w="6180" w:type="dxa"/>
            <w:vAlign w:val="center"/>
          </w:tcPr>
          <w:p w:rsidR="00F016A2" w:rsidRPr="005600B4" w:rsidRDefault="00AB18B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AB18B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6"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 xml:space="preserve">8) в подразделе"Контактные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eastAsia="GHEA Grapalat" w:hAnsi="GHEA Grapalat" w:cs="GHEA Grapalat"/>
        </w:rPr>
        <w:t>"</w:t>
      </w:r>
      <w:r w:rsidRPr="000306ED">
        <w:rPr>
          <w:rFonts w:ascii="GHEA Grapalat" w:hAnsi="GHEA Grapalat"/>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B0AB3">
        <w:rPr>
          <w:rFonts w:ascii="GHEA Grapalat" w:hAnsi="GHEA Grapalat"/>
          <w:b/>
          <w:sz w:val="24"/>
          <w:szCs w:val="24"/>
        </w:rPr>
        <w:t>запрос котировки</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0E2447">
        <w:rPr>
          <w:rFonts w:ascii="GHEA Grapalat" w:hAnsi="GHEA Grapalat"/>
          <w:b/>
          <w:sz w:val="24"/>
          <w:szCs w:val="24"/>
        </w:rPr>
        <w:t>АОШ5иЗАО- GHAPDzB-2026/01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6"/>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B0AB3">
        <w:rPr>
          <w:rFonts w:ascii="GHEA Grapalat" w:hAnsi="GHEA Grapalat"/>
          <w:spacing w:val="-6"/>
        </w:rPr>
        <w:t>запрос котировки</w:t>
      </w:r>
      <w:r w:rsidRPr="005744FC">
        <w:rPr>
          <w:rFonts w:ascii="GHEA Grapalat" w:hAnsi="GHEA Grapalat"/>
          <w:spacing w:val="-6"/>
        </w:rPr>
        <w:t xml:space="preserve"> под кодом </w:t>
      </w:r>
      <w:r w:rsidR="000E2447" w:rsidRPr="000E2447">
        <w:rPr>
          <w:rFonts w:ascii="GHEA Grapalat" w:hAnsi="GHEA Grapalat"/>
          <w:spacing w:val="-6"/>
        </w:rPr>
        <w:t>АОШ5иЗАО- GHAPDzB-2026/01</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0B0AB3">
        <w:rPr>
          <w:rFonts w:ascii="GHEA Grapalat" w:hAnsi="GHEA Grapalat"/>
          <w:b/>
          <w:sz w:val="24"/>
          <w:szCs w:val="24"/>
        </w:rPr>
        <w:t>запрос котировки</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0E2447">
        <w:rPr>
          <w:rFonts w:ascii="GHEA Grapalat" w:hAnsi="GHEA Grapalat"/>
          <w:b/>
          <w:sz w:val="24"/>
          <w:szCs w:val="24"/>
        </w:rPr>
        <w:t>АОШ5иЗАО- GHAPDzB-2026/01</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18"/>
        <w:t>*</w:t>
      </w:r>
    </w:p>
    <w:p w:rsidR="00742F7B" w:rsidRPr="00B138F3" w:rsidRDefault="00742F7B" w:rsidP="00742F7B">
      <w:pPr>
        <w:pStyle w:val="31"/>
        <w:widowControl w:val="0"/>
        <w:spacing w:after="160" w:line="240" w:lineRule="auto"/>
        <w:jc w:val="center"/>
        <w:rPr>
          <w:rFonts w:ascii="GHEA Grapalat" w:hAnsi="GHEA Grapalat"/>
          <w:sz w:val="24"/>
          <w:szCs w:val="24"/>
        </w:rPr>
      </w:pP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r w:rsidR="00722069">
        <w:rPr>
          <w:rFonts w:ascii="GHEA Grapalat" w:eastAsiaTheme="minorHAnsi" w:hAnsi="GHEA Grapalat" w:cstheme="minorBidi"/>
          <w:sz w:val="18"/>
          <w:szCs w:val="18"/>
        </w:rPr>
        <w:t>*</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9426DB">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9939C4" w:rsidRPr="00AA4C59">
        <w:rPr>
          <w:rFonts w:ascii="GHEA Grapalat" w:eastAsiaTheme="minorHAnsi" w:hAnsi="GHEA Grapalat" w:cstheme="minorBidi"/>
        </w:rPr>
        <w:t xml:space="preserve">истечения </w:t>
      </w:r>
      <w:r w:rsidR="009939C4">
        <w:rPr>
          <w:rFonts w:ascii="GHEA Grapalat" w:eastAsiaTheme="minorHAnsi" w:hAnsi="GHEA Grapalat" w:cstheme="minorBidi"/>
        </w:rPr>
        <w:t xml:space="preserve">крайнего </w:t>
      </w:r>
      <w:r w:rsidR="009939C4"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sidR="009939C4">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rsidR="00BF7253" w:rsidRPr="00B138F3" w:rsidRDefault="00BF7253" w:rsidP="009939C4">
      <w:pPr>
        <w:pStyle w:val="af4"/>
        <w:shd w:val="clear" w:color="auto" w:fill="FFFFFF"/>
        <w:ind w:firstLine="374"/>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9D753C" w:rsidRDefault="00634B02" w:rsidP="00634B02">
      <w:pPr>
        <w:pStyle w:val="af4"/>
        <w:shd w:val="clear" w:color="auto" w:fill="FFFFFF"/>
        <w:spacing w:before="0" w:beforeAutospacing="0" w:after="0" w:afterAutospacing="0"/>
        <w:ind w:firstLine="375"/>
        <w:jc w:val="both"/>
        <w:rPr>
          <w:ins w:id="7" w:author="Inesa Kocharyan" w:date="2023-07-07T17:01:00Z"/>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xml:space="preserve">- номер гарантии, наименование предоставляющего банка и код, указанный в пункте 1 настоящей </w:t>
      </w:r>
      <w:r w:rsidR="0062057D" w:rsidRPr="001F3278">
        <w:rPr>
          <w:rFonts w:ascii="GHEA Grapalat" w:eastAsiaTheme="minorHAnsi" w:hAnsi="GHEA Grapalat" w:cstheme="minorBidi"/>
        </w:rPr>
        <w:lastRenderedPageBreak/>
        <w:t>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sidR="009D753C">
        <w:rPr>
          <w:rFonts w:ascii="GHEA Grapalat" w:eastAsiaTheme="minorHAnsi" w:hAnsi="GHEA Grapalat" w:cstheme="minorBidi"/>
        </w:rPr>
        <w:t>--------------------------------------------</w:t>
      </w:r>
      <w:r w:rsidR="007531AA">
        <w:rPr>
          <w:rFonts w:ascii="GHEA Grapalat" w:eastAsiaTheme="minorHAnsi" w:hAnsi="GHEA Grapalat" w:cstheme="minorBidi"/>
        </w:rPr>
        <w:t>,</w:t>
      </w:r>
      <w:r w:rsidRPr="00A452CD">
        <w:rPr>
          <w:rFonts w:ascii="GHEA Grapalat" w:eastAsiaTheme="minorHAnsi" w:hAnsi="GHEA Grapalat" w:cstheme="minorBidi"/>
        </w:rPr>
        <w:t xml:space="preserve">который указан в упомянутом в настоящем пункте </w:t>
      </w:r>
    </w:p>
    <w:p w:rsidR="009D753C" w:rsidRDefault="009D753C" w:rsidP="00634B02">
      <w:pPr>
        <w:pStyle w:val="af4"/>
        <w:shd w:val="clear" w:color="auto" w:fill="FFFFFF"/>
        <w:spacing w:before="0" w:beforeAutospacing="0" w:after="0" w:afterAutospacing="0"/>
        <w:ind w:firstLine="375"/>
        <w:jc w:val="both"/>
        <w:rPr>
          <w:rFonts w:ascii="GHEA Grapalat" w:eastAsiaTheme="minorHAnsi" w:hAnsi="GHEA Grapalat" w:cstheme="minorBidi"/>
        </w:rPr>
      </w:pPr>
      <w:r>
        <w:rPr>
          <w:rStyle w:val="af5"/>
          <w:b w:val="0"/>
          <w:bCs w:val="0"/>
          <w:sz w:val="20"/>
          <w:szCs w:val="20"/>
        </w:rPr>
        <w:t>адрес эл. почты секретаря</w:t>
      </w:r>
    </w:p>
    <w:p w:rsidR="00634B02" w:rsidRDefault="00634B02" w:rsidP="00A3702B">
      <w:pPr>
        <w:pStyle w:val="af4"/>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rsidR="00634B02" w:rsidRDefault="00634B02" w:rsidP="00634B02">
      <w:pPr>
        <w:pStyle w:val="af4"/>
        <w:shd w:val="clear" w:color="auto" w:fill="FFFFFF"/>
        <w:spacing w:before="0" w:beforeAutospacing="0" w:after="0" w:afterAutospacing="0"/>
        <w:ind w:firstLine="375"/>
        <w:jc w:val="both"/>
        <w:rPr>
          <w:rStyle w:val="af5"/>
          <w:b w:val="0"/>
          <w:bCs w:val="0"/>
          <w:sz w:val="20"/>
          <w:szCs w:val="20"/>
        </w:rPr>
      </w:pPr>
    </w:p>
    <w:p w:rsidR="00BF7253" w:rsidRPr="00842D08"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0B0AB3">
        <w:rPr>
          <w:rFonts w:ascii="GHEA Grapalat" w:hAnsi="GHEA Grapalat"/>
          <w:b/>
        </w:rPr>
        <w:t>запрос котировки</w:t>
      </w:r>
      <w:r w:rsidRPr="00B138F3">
        <w:rPr>
          <w:rFonts w:ascii="GHEA Grapalat" w:hAnsi="GHEA Grapalat" w:cs="Arial"/>
          <w:b/>
        </w:rPr>
        <w:br/>
      </w:r>
      <w:r w:rsidRPr="00B138F3">
        <w:rPr>
          <w:rFonts w:ascii="GHEA Grapalat" w:hAnsi="GHEA Grapalat"/>
          <w:b/>
        </w:rPr>
        <w:t>под кодом "</w:t>
      </w:r>
      <w:r w:rsidR="000E2447">
        <w:rPr>
          <w:rFonts w:ascii="GHEA Grapalat" w:hAnsi="GHEA Grapalat"/>
          <w:b/>
        </w:rPr>
        <w:t>АОШ5иЗАО- GHAPDzB-2026/01</w:t>
      </w:r>
      <w:r w:rsidRPr="00B138F3">
        <w:rPr>
          <w:rFonts w:ascii="GHEA Grapalat" w:hAnsi="GHEA Grapalat"/>
          <w:b/>
        </w:rPr>
        <w:t>"</w:t>
      </w:r>
      <w:r w:rsidRPr="00B138F3">
        <w:rPr>
          <w:rStyle w:val="af6"/>
          <w:rFonts w:ascii="GHEA Grapalat" w:hAnsi="GHEA Grapalat"/>
          <w:b/>
        </w:rPr>
        <w:footnoteReference w:customMarkFollows="1" w:id="19"/>
        <w:t>*</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r w:rsidR="00AD6726">
        <w:rPr>
          <w:rFonts w:ascii="GHEA Grapalat" w:eastAsiaTheme="minorHAnsi" w:hAnsi="GHEA Grapalat" w:cstheme="minorBidi"/>
          <w:sz w:val="18"/>
          <w:szCs w:val="18"/>
        </w:rPr>
        <w:t>*</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w:t>
      </w:r>
      <w:r w:rsidR="00B31A63">
        <w:rPr>
          <w:rFonts w:ascii="GHEA Grapalat" w:eastAsiaTheme="minorHAnsi" w:hAnsi="GHEA Grapalat" w:cstheme="minorBidi"/>
        </w:rPr>
        <w:t xml:space="preserve">с момента выпуска и в силе  </w:t>
      </w:r>
      <w:r w:rsidRPr="00D66198">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p>
    <w:p w:rsidR="0053597C" w:rsidRPr="00D66198" w:rsidRDefault="00B31A63" w:rsidP="0053597C">
      <w:pPr>
        <w:pStyle w:val="af4"/>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бенефициаром и принципалом    </w:t>
      </w:r>
      <w:r w:rsidR="0053597C" w:rsidRPr="00D66198">
        <w:rPr>
          <w:rFonts w:ascii="GHEA Grapalat" w:eastAsiaTheme="minorHAnsi" w:hAnsi="GHEA Grapalat" w:cstheme="minorBidi"/>
        </w:rPr>
        <w:t>и  действует в</w:t>
      </w:r>
      <w:r w:rsidR="0053597C" w:rsidRPr="00D66198">
        <w:rPr>
          <w:rFonts w:ascii="GHEA Grapalat" w:hAnsi="GHEA Grapalat"/>
        </w:rPr>
        <w:t>ключительно</w:t>
      </w:r>
      <w:r w:rsidR="0053597C" w:rsidRPr="00D66198">
        <w:rPr>
          <w:rFonts w:ascii="GHEA Grapalat" w:eastAsiaTheme="minorHAnsi" w:hAnsi="GHEA Grapalat" w:cstheme="minorBidi"/>
        </w:rPr>
        <w:t xml:space="preserve">до девяностого рабочего дняследующего за днем </w:t>
      </w:r>
    </w:p>
    <w:p w:rsidR="0053597C" w:rsidRPr="00D66198" w:rsidRDefault="0053597C" w:rsidP="0053597C">
      <w:pPr>
        <w:pStyle w:val="af4"/>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af4"/>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lang w:val="hy-AM"/>
        </w:rPr>
        <w:t>.</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8E15C3" w:rsidRDefault="0053597C" w:rsidP="0053597C">
      <w:pPr>
        <w:pStyle w:val="af4"/>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Pr>
          <w:rFonts w:ascii="GHEA Grapalat" w:eastAsiaTheme="minorHAnsi" w:hAnsi="GHEA Grapalat" w:cstheme="minorBidi"/>
        </w:rPr>
        <w:t>-----------------------------------------------------------------</w:t>
      </w:r>
    </w:p>
    <w:p w:rsidR="008E15C3" w:rsidRDefault="008E15C3" w:rsidP="008E15C3">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rsidR="0053597C" w:rsidRPr="00D66198" w:rsidRDefault="0053597C" w:rsidP="0053597C">
      <w:pPr>
        <w:pStyle w:val="af4"/>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p>
    <w:p w:rsidR="007B3F5F" w:rsidRPr="00D66198"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0B0AB3">
        <w:rPr>
          <w:rFonts w:ascii="GHEA Grapalat" w:hAnsi="GHEA Grapalat"/>
          <w:b/>
        </w:rPr>
        <w:t>запрос котировки</w:t>
      </w:r>
      <w:r w:rsidRPr="00B138F3">
        <w:rPr>
          <w:rFonts w:ascii="GHEA Grapalat" w:hAnsi="GHEA Grapalat" w:cs="Arial"/>
          <w:b/>
        </w:rPr>
        <w:br/>
      </w:r>
      <w:r w:rsidRPr="00B138F3">
        <w:rPr>
          <w:rFonts w:ascii="GHEA Grapalat" w:hAnsi="GHEA Grapalat"/>
          <w:b/>
        </w:rPr>
        <w:t>под кодом "</w:t>
      </w:r>
      <w:r w:rsidR="000E2447">
        <w:rPr>
          <w:rFonts w:ascii="GHEA Grapalat" w:hAnsi="GHEA Grapalat"/>
          <w:b/>
        </w:rPr>
        <w:t>АОШ5иЗАО- GHAPDzB-2026/01</w:t>
      </w:r>
      <w:r w:rsidRPr="00B138F3">
        <w:rPr>
          <w:rFonts w:ascii="GHEA Grapalat" w:hAnsi="GHEA Grapalat"/>
          <w:b/>
        </w:rPr>
        <w:t>"</w:t>
      </w:r>
      <w:r w:rsidRPr="00B138F3">
        <w:rPr>
          <w:rStyle w:val="af6"/>
          <w:rFonts w:ascii="GHEA Grapalat" w:hAnsi="GHEA Grapalat"/>
          <w:b/>
        </w:rPr>
        <w:footnoteReference w:customMarkFollows="1" w:id="20"/>
        <w:t>*</w:t>
      </w:r>
    </w:p>
    <w:p w:rsidR="003E31E5" w:rsidRPr="00B138F3" w:rsidRDefault="003E31E5" w:rsidP="003E31E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номер заключаемого договора</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rsidR="003E31E5" w:rsidRPr="00B138F3" w:rsidRDefault="003E31E5" w:rsidP="003E31E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3E31E5" w:rsidRPr="00B138F3"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3E31E5" w:rsidRPr="001A0A3E" w:rsidRDefault="00310DC1" w:rsidP="003E31E5">
      <w:pPr>
        <w:pStyle w:val="af4"/>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p>
    <w:p w:rsidR="003E31E5" w:rsidRPr="00B138F3"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r w:rsidR="004F2DEC">
        <w:rPr>
          <w:rFonts w:ascii="GHEA Grapalat" w:eastAsiaTheme="minorHAnsi" w:hAnsi="GHEA Grapalat" w:cstheme="minorBidi"/>
          <w:sz w:val="18"/>
          <w:szCs w:val="18"/>
        </w:rPr>
        <w:t>*</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sidR="00E2296A">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p>
    <w:p w:rsidR="001C278A" w:rsidRPr="003870B7" w:rsidRDefault="00E2296A" w:rsidP="001C278A">
      <w:pPr>
        <w:pStyle w:val="af4"/>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r w:rsidR="001C278A" w:rsidRPr="003870B7">
        <w:rPr>
          <w:rFonts w:ascii="GHEA Grapalat" w:eastAsiaTheme="minorHAnsi" w:hAnsi="GHEA Grapalat" w:cstheme="minorBidi"/>
        </w:rPr>
        <w:t>и  действует в</w:t>
      </w:r>
      <w:r w:rsidR="001C278A" w:rsidRPr="003870B7">
        <w:rPr>
          <w:rFonts w:ascii="GHEA Grapalat" w:hAnsi="GHEA Grapalat"/>
        </w:rPr>
        <w:t>ключительно</w:t>
      </w:r>
      <w:r w:rsidR="001C278A" w:rsidRPr="003870B7">
        <w:rPr>
          <w:rFonts w:ascii="GHEA Grapalat" w:eastAsiaTheme="minorHAnsi" w:hAnsi="GHEA Grapalat" w:cstheme="minorBidi"/>
        </w:rPr>
        <w:t xml:space="preserve">до девяностого рабочего дняследующего за днем </w:t>
      </w:r>
    </w:p>
    <w:p w:rsidR="001C278A" w:rsidRPr="003870B7"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af4"/>
        <w:shd w:val="clear" w:color="auto" w:fill="FFFFFF"/>
        <w:contextualSpacing/>
        <w:jc w:val="center"/>
        <w:rPr>
          <w:rFonts w:eastAsiaTheme="minorHAnsi" w:cstheme="minorBidi"/>
        </w:rPr>
      </w:pPr>
      <w:r w:rsidRPr="003870B7">
        <w:rPr>
          <w:rFonts w:ascii="GHEA Grapalat" w:eastAsiaTheme="minorHAnsi" w:hAnsi="GHEA Grapalat" w:cstheme="minorBidi"/>
          <w:lang w:val="hy-AM"/>
        </w:rPr>
        <w:lastRenderedPageBreak/>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lang w:val="hy-AM"/>
        </w:rPr>
        <w:t>.</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6A338D"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Pr>
          <w:rFonts w:ascii="GHEA Grapalat" w:eastAsiaTheme="minorHAnsi" w:hAnsi="GHEA Grapalat" w:cstheme="minorBidi"/>
        </w:rPr>
        <w:t xml:space="preserve"> ----------------------------------------------------------------</w:t>
      </w:r>
    </w:p>
    <w:p w:rsidR="006A338D" w:rsidRDefault="006A338D" w:rsidP="006A338D">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rsidR="001C278A" w:rsidRPr="003870B7"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p>
    <w:p w:rsidR="001C278A" w:rsidRPr="003870B7"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p>
    <w:p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Del="00286D44" w:rsidRDefault="003E31E5" w:rsidP="003E31E5">
      <w:pPr>
        <w:pStyle w:val="af4"/>
        <w:shd w:val="clear" w:color="auto" w:fill="FFFFFF"/>
        <w:spacing w:before="0" w:beforeAutospacing="0" w:after="0" w:afterAutospacing="0"/>
        <w:ind w:firstLine="375"/>
        <w:jc w:val="both"/>
        <w:rPr>
          <w:del w:id="8" w:author="Inesa Kocharyan" w:date="2023-07-07T17:06:00Z"/>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0B0AB3">
        <w:rPr>
          <w:rFonts w:ascii="GHEA Grapalat" w:hAnsi="GHEA Grapalat"/>
          <w:i/>
          <w:sz w:val="22"/>
          <w:szCs w:val="22"/>
        </w:rPr>
        <w:t>запрос котировки</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0E2447" w:rsidRPr="000E2447">
        <w:rPr>
          <w:rFonts w:ascii="GHEA Grapalat" w:hAnsi="GHEA Grapalat"/>
          <w:i/>
          <w:sz w:val="22"/>
          <w:szCs w:val="22"/>
        </w:rPr>
        <w:t>АОШ5иЗАО- GHAPDzB-2026/01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0E2447" w:rsidRDefault="003D2FE2" w:rsidP="000E2447">
            <w:pPr>
              <w:widowControl w:val="0"/>
              <w:spacing w:after="160"/>
              <w:rPr>
                <w:rFonts w:ascii="GHEA Grapalat" w:hAnsi="GHEA Grapalat" w:cs="GHEA Grapalat"/>
                <w:b/>
                <w:sz w:val="22"/>
                <w:szCs w:val="22"/>
              </w:rPr>
            </w:pPr>
            <w:r w:rsidRPr="00B138F3">
              <w:rPr>
                <w:rFonts w:ascii="GHEA Grapalat" w:hAnsi="GHEA Grapalat"/>
                <w:sz w:val="22"/>
                <w:szCs w:val="22"/>
              </w:rPr>
              <w:t xml:space="preserve">г. </w:t>
            </w:r>
            <w:r w:rsidR="000E2447">
              <w:rPr>
                <w:rFonts w:ascii="GHEA Grapalat" w:hAnsi="GHEA Grapalat"/>
                <w:sz w:val="22"/>
                <w:szCs w:val="22"/>
              </w:rPr>
              <w:t>Армавир</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0E2447">
              <w:rPr>
                <w:rFonts w:ascii="GHEA Grapalat" w:hAnsi="GHEA Grapalat"/>
                <w:sz w:val="22"/>
                <w:szCs w:val="22"/>
              </w:rPr>
              <w:tab/>
            </w:r>
            <w:r w:rsidRPr="00B138F3">
              <w:rPr>
                <w:rFonts w:ascii="GHEA Grapalat" w:hAnsi="GHEA Grapalat"/>
                <w:sz w:val="22"/>
                <w:szCs w:val="22"/>
              </w:rPr>
              <w:t xml:space="preserve">" </w:t>
            </w:r>
            <w:r w:rsidRPr="000E2447">
              <w:rPr>
                <w:rFonts w:ascii="GHEA Grapalat" w:hAnsi="GHEA Grapalat"/>
                <w:sz w:val="22"/>
                <w:szCs w:val="22"/>
              </w:rPr>
              <w:tab/>
            </w:r>
            <w:r w:rsidRPr="00B138F3">
              <w:rPr>
                <w:rFonts w:ascii="GHEA Grapalat" w:hAnsi="GHEA Grapalat"/>
                <w:sz w:val="22"/>
                <w:szCs w:val="22"/>
              </w:rPr>
              <w:t>20</w:t>
            </w:r>
            <w:r w:rsidRPr="000E2447">
              <w:rPr>
                <w:rFonts w:ascii="GHEA Grapalat" w:hAnsi="GHEA Grapalat"/>
                <w:sz w:val="22"/>
                <w:szCs w:val="22"/>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0E2447"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0E2447">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w:t>
      </w:r>
      <w:r w:rsidRPr="00B138F3">
        <w:rPr>
          <w:rFonts w:ascii="GHEA Grapalat" w:hAnsi="GHEA Grapalat"/>
          <w:sz w:val="22"/>
          <w:szCs w:val="22"/>
        </w:rPr>
        <w:lastRenderedPageBreak/>
        <w:t>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0E2447" w:rsidRPr="00F858F0">
              <w:rPr>
                <w:rFonts w:ascii="GHEA Grapalat" w:hAnsi="GHEA Grapalat"/>
                <w:b/>
              </w:rPr>
              <w:t>ГНКО "</w:t>
            </w:r>
            <w:r w:rsidR="000E2447" w:rsidRPr="006F5F1C">
              <w:rPr>
                <w:rFonts w:ascii="GHEA Grapalat" w:hAnsi="GHEA Grapalat"/>
                <w:b/>
              </w:rPr>
              <w:t xml:space="preserve">Армавирская </w:t>
            </w:r>
            <w:r w:rsidR="000E2447" w:rsidRPr="00F858F0">
              <w:rPr>
                <w:rFonts w:ascii="GHEA Grapalat" w:hAnsi="GHEA Grapalat"/>
                <w:b/>
              </w:rPr>
              <w:t>основная</w:t>
            </w:r>
            <w:r w:rsidR="000E2447" w:rsidRPr="006F5F1C">
              <w:rPr>
                <w:rFonts w:ascii="GHEA Grapalat" w:hAnsi="GHEA Grapalat"/>
                <w:b/>
              </w:rPr>
              <w:t xml:space="preserve"> школа №5 имени Зоравара Андраника Озаняна</w:t>
            </w:r>
            <w:r w:rsidR="000E2447" w:rsidRPr="00F858F0">
              <w:rPr>
                <w:rFonts w:ascii="GHEA Grapalat" w:hAnsi="GHEA Grapalat"/>
                <w:b/>
              </w:rPr>
              <w:t>"</w:t>
            </w:r>
            <w:r w:rsidR="000E2447" w:rsidRPr="008026B7">
              <w:rPr>
                <w:rFonts w:ascii="GHEA Grapalat" w:hAnsi="GHEA Grapalat"/>
                <w:b/>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0E2447" w:rsidRPr="002A7D17">
              <w:rPr>
                <w:rFonts w:asciiTheme="minorHAnsi" w:hAnsiTheme="minorHAnsi" w:cs="Arial"/>
                <w:sz w:val="20"/>
                <w:szCs w:val="20"/>
                <w:lang w:val="hy-AM"/>
              </w:rPr>
              <w:t>04407588</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0E2447" w:rsidRPr="000925FC">
              <w:rPr>
                <w:rFonts w:asciiTheme="minorHAnsi" w:hAnsiTheme="minorHAnsi"/>
                <w:lang w:val="hy-AM"/>
              </w:rPr>
              <w:t>900338000434</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0B0AB3">
        <w:rPr>
          <w:rFonts w:ascii="GHEA Grapalat" w:hAnsi="GHEA Grapalat"/>
          <w:b/>
          <w:sz w:val="24"/>
          <w:szCs w:val="24"/>
        </w:rPr>
        <w:t>запрос котировки</w:t>
      </w:r>
      <w:r w:rsidRPr="00B138F3">
        <w:rPr>
          <w:rFonts w:ascii="GHEA Grapalat" w:hAnsi="GHEA Grapalat" w:cs="Arial"/>
          <w:b/>
          <w:sz w:val="24"/>
          <w:szCs w:val="24"/>
        </w:rPr>
        <w:br/>
      </w:r>
      <w:r w:rsidRPr="00B138F3">
        <w:rPr>
          <w:rFonts w:ascii="GHEA Grapalat" w:hAnsi="GHEA Grapalat"/>
          <w:b/>
          <w:sz w:val="24"/>
          <w:szCs w:val="24"/>
        </w:rPr>
        <w:t>под кодом "</w:t>
      </w:r>
      <w:r w:rsidR="000E2447">
        <w:rPr>
          <w:rFonts w:ascii="GHEA Grapalat" w:hAnsi="GHEA Grapalat"/>
          <w:b/>
          <w:sz w:val="24"/>
          <w:szCs w:val="24"/>
        </w:rPr>
        <w:t>АОШ5иЗАО- GHAPDzB-2026/01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r w:rsidR="000A200A">
        <w:rPr>
          <w:rFonts w:ascii="GHEA Grapalat" w:eastAsiaTheme="minorHAnsi" w:hAnsi="GHEA Grapalat" w:cstheme="minorBidi"/>
          <w:sz w:val="18"/>
          <w:szCs w:val="18"/>
        </w:rPr>
        <w:t>*</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sidR="00286D44">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rsidR="00A944D6" w:rsidRPr="00665A01" w:rsidRDefault="00286D44" w:rsidP="00A944D6">
      <w:pPr>
        <w:pStyle w:val="af4"/>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r w:rsidR="00A944D6" w:rsidRPr="00665A01">
        <w:rPr>
          <w:rFonts w:ascii="GHEA Grapalat" w:eastAsiaTheme="minorHAnsi" w:hAnsi="GHEA Grapalat" w:cstheme="minorBidi"/>
        </w:rPr>
        <w:t>и  действует в</w:t>
      </w:r>
      <w:r w:rsidR="00A944D6" w:rsidRPr="00665A01">
        <w:rPr>
          <w:rFonts w:ascii="GHEA Grapalat" w:hAnsi="GHEA Grapalat"/>
        </w:rPr>
        <w:t>ключительно</w:t>
      </w:r>
      <w:r w:rsidR="00A944D6" w:rsidRPr="00665A01">
        <w:rPr>
          <w:rFonts w:ascii="GHEA Grapalat" w:eastAsiaTheme="minorHAnsi" w:hAnsi="GHEA Grapalat" w:cstheme="minorBidi"/>
        </w:rPr>
        <w:t xml:space="preserve">до девяностого рабочего дняследующего за днем </w:t>
      </w:r>
    </w:p>
    <w:p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lang w:val="hy-AM"/>
        </w:rPr>
        <w:t>.</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C055E0"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Pr>
          <w:rFonts w:ascii="GHEA Grapalat" w:eastAsiaTheme="minorHAnsi" w:hAnsi="GHEA Grapalat" w:cstheme="minorBidi"/>
        </w:rPr>
        <w:t>-----------------------------------------------------------------</w:t>
      </w:r>
    </w:p>
    <w:p w:rsidR="00C055E0" w:rsidRDefault="00C055E0" w:rsidP="00A944D6">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2D7993" w:rsidRPr="008842CE" w:rsidRDefault="002D7993" w:rsidP="002D7993">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0B0AB3">
        <w:rPr>
          <w:rFonts w:ascii="GHEA Grapalat" w:hAnsi="GHEA Grapalat"/>
          <w:i/>
        </w:rPr>
        <w:t>запрос котировки</w:t>
      </w:r>
      <w:r w:rsidRPr="00B138F3">
        <w:rPr>
          <w:rFonts w:ascii="GHEA Grapalat" w:hAnsi="GHEA Grapalat"/>
          <w:i/>
        </w:rPr>
        <w:br/>
        <w:t xml:space="preserve">под кодом </w:t>
      </w:r>
      <w:r w:rsidR="000E2447" w:rsidRPr="000E2447">
        <w:rPr>
          <w:rFonts w:ascii="GHEA Grapalat" w:hAnsi="GHEA Grapalat"/>
          <w:i/>
        </w:rPr>
        <w:t>АОШ5иЗАО- GHAPDzB-2026/01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3"/>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E244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E2447" w:rsidRPr="00B138F3" w:rsidRDefault="000E2447" w:rsidP="000E244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858F0">
              <w:rPr>
                <w:rFonts w:ascii="GHEA Grapalat" w:hAnsi="GHEA Grapalat"/>
                <w:b/>
              </w:rPr>
              <w:t xml:space="preserve"> ГНКО "</w:t>
            </w:r>
            <w:r w:rsidRPr="006F5F1C">
              <w:rPr>
                <w:rFonts w:ascii="GHEA Grapalat" w:hAnsi="GHEA Grapalat"/>
                <w:b/>
              </w:rPr>
              <w:t xml:space="preserve">Армавирская </w:t>
            </w:r>
            <w:r w:rsidRPr="00F858F0">
              <w:rPr>
                <w:rFonts w:ascii="GHEA Grapalat" w:hAnsi="GHEA Grapalat"/>
                <w:b/>
              </w:rPr>
              <w:t>основная</w:t>
            </w:r>
            <w:r w:rsidRPr="006F5F1C">
              <w:rPr>
                <w:rFonts w:ascii="GHEA Grapalat" w:hAnsi="GHEA Grapalat"/>
                <w:b/>
              </w:rPr>
              <w:t xml:space="preserve"> школа №5 имени Зоравара Андраника Озаняна</w:t>
            </w:r>
            <w:r w:rsidRPr="00F858F0">
              <w:rPr>
                <w:rFonts w:ascii="GHEA Grapalat" w:hAnsi="GHEA Grapalat"/>
                <w:b/>
              </w:rPr>
              <w:t>"</w:t>
            </w:r>
            <w:r w:rsidRPr="008026B7">
              <w:rPr>
                <w:rFonts w:ascii="GHEA Grapalat" w:hAnsi="GHEA Grapalat"/>
                <w:b/>
              </w:rPr>
              <w:t>,</w:t>
            </w:r>
          </w:p>
        </w:tc>
      </w:tr>
      <w:tr w:rsidR="000E244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E2447" w:rsidRPr="00B138F3" w:rsidRDefault="000E2447" w:rsidP="000E244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E2447"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E2447" w:rsidRPr="00B138F3" w:rsidRDefault="000E2447" w:rsidP="000E244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2A7D17">
              <w:rPr>
                <w:rFonts w:asciiTheme="minorHAnsi" w:hAnsiTheme="minorHAnsi" w:cs="Arial"/>
                <w:sz w:val="20"/>
                <w:szCs w:val="20"/>
                <w:lang w:val="hy-AM"/>
              </w:rPr>
              <w:t>04407588</w:t>
            </w:r>
          </w:p>
        </w:tc>
      </w:tr>
      <w:tr w:rsidR="000E2447"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E2447" w:rsidRPr="00B138F3" w:rsidRDefault="000E2447" w:rsidP="000E244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0E2447"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E2447" w:rsidRPr="00B138F3" w:rsidRDefault="000E2447" w:rsidP="000E244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0925FC">
              <w:rPr>
                <w:rFonts w:asciiTheme="minorHAnsi" w:hAnsiTheme="minorHAnsi"/>
                <w:lang w:val="hy-AM"/>
              </w:rPr>
              <w:t>900338000434</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0E2447">
        <w:rPr>
          <w:rFonts w:ascii="GHEA Grapalat" w:hAnsi="GHEA Grapalat"/>
          <w:b/>
          <w:sz w:val="24"/>
          <w:szCs w:val="24"/>
        </w:rPr>
        <w:t>АОШ5иЗАО- GHAPDzB-2026/01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4"/>
        <w:t>*</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16"/>
          <w:szCs w:val="16"/>
        </w:rPr>
        <w:t>номер заключаемого договора</w:t>
      </w:r>
    </w:p>
    <w:p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eastAsiaTheme="minorHAnsi" w:hAnsi="GHEA Grapalat" w:cstheme="minorBidi"/>
        </w:rPr>
        <w:t xml:space="preserve">   (далее-бенефициар)   и</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p>
    <w:p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lang w:val="hy-AM"/>
        </w:rPr>
        <w:tab/>
      </w:r>
    </w:p>
    <w:p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r w:rsidR="00ED3611">
        <w:rPr>
          <w:rFonts w:ascii="GHEA Grapalat" w:eastAsiaTheme="minorHAnsi" w:hAnsi="GHEA Grapalat" w:cstheme="minorBidi"/>
          <w:sz w:val="18"/>
          <w:szCs w:val="18"/>
        </w:rPr>
        <w:t>*</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со дня вступления в силу договора N________________________ заключаемого  между  бенефициаром и</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номер заключаемого договара</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rsidR="00A943A0" w:rsidRPr="00910F01" w:rsidRDefault="00AD57B3" w:rsidP="00A943A0">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и  действует в</w:t>
      </w:r>
      <w:r w:rsidR="00A943A0" w:rsidRPr="00910F01">
        <w:rPr>
          <w:rFonts w:ascii="GHEA Grapalat" w:hAnsi="GHEA Grapalat"/>
        </w:rPr>
        <w:t>ключительно</w:t>
      </w:r>
      <w:r w:rsidR="00A943A0" w:rsidRPr="00910F01">
        <w:rPr>
          <w:rFonts w:ascii="GHEA Grapalat" w:eastAsiaTheme="minorHAnsi" w:hAnsi="GHEA Grapalat" w:cstheme="minorBidi"/>
        </w:rPr>
        <w:t xml:space="preserve">до девяностого рабочего дняследующего за днем </w:t>
      </w:r>
    </w:p>
    <w:p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lang w:val="hy-AM"/>
        </w:rPr>
        <w:t>.</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C52A88"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w:t>
      </w:r>
      <w:r w:rsidRPr="00910F01">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rsidR="00C52A88" w:rsidRDefault="00C52A88" w:rsidP="00C52A88">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sz w:val="16"/>
          <w:szCs w:val="16"/>
        </w:rPr>
        <w:t>код процедуры</w:t>
      </w: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lastRenderedPageBreak/>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0E2447">
        <w:rPr>
          <w:rFonts w:ascii="GHEA Grapalat" w:hAnsi="GHEA Grapalat"/>
          <w:b/>
          <w:sz w:val="24"/>
          <w:szCs w:val="24"/>
        </w:rPr>
        <w:t>АОШ5иЗАО- GHAPDzB-2026/01</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5"/>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7"/>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8"/>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30"/>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af6"/>
          <w:rFonts w:ascii="GHEA Grapalat" w:hAnsi="GHEA Grapalat"/>
        </w:rPr>
        <w:footnoteReference w:customMarkFollows="1" w:id="31"/>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w:t>
      </w:r>
      <w:r w:rsidRPr="00B138F3">
        <w:rPr>
          <w:rFonts w:ascii="GHEA Grapalat" w:hAnsi="GHEA Grapalat"/>
        </w:rPr>
        <w:lastRenderedPageBreak/>
        <w:t>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32"/>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0"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w:t>
      </w:r>
      <w:r w:rsidR="00DD41E4" w:rsidRPr="00B138F3">
        <w:rPr>
          <w:rFonts w:ascii="GHEA Grapalat" w:hAnsi="GHEA Grapalat"/>
          <w:spacing w:val="-6"/>
        </w:rPr>
        <w:lastRenderedPageBreak/>
        <w:t xml:space="preserve">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1"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2"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Pr>
          <w:rStyle w:val="ezkurwreuab5ozgtqnkl"/>
          <w:rFonts w:ascii="Sylfaen" w:hAnsi="Sylfaen"/>
          <w:i/>
          <w:sz w:val="20"/>
          <w:szCs w:val="20"/>
        </w:rPr>
        <w:t>П</w:t>
      </w:r>
      <w:r w:rsidRPr="007E536D">
        <w:rPr>
          <w:rStyle w:val="ezkurwreuab5ozgtqnkl"/>
          <w:i/>
          <w:sz w:val="20"/>
          <w:szCs w:val="20"/>
        </w:rPr>
        <w:t>окупательявляется</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настоящийпунктредактируетсязамен</w:t>
      </w:r>
      <w:r>
        <w:rPr>
          <w:rStyle w:val="ezkurwreuab5ozgtqnkl"/>
          <w:i/>
          <w:sz w:val="20"/>
          <w:szCs w:val="20"/>
        </w:rPr>
        <w:t>ив</w:t>
      </w:r>
      <w:r w:rsidRPr="007E536D">
        <w:rPr>
          <w:rStyle w:val="ezkurwreuab5ozgtqnkl"/>
          <w:i/>
          <w:sz w:val="20"/>
          <w:szCs w:val="20"/>
        </w:rPr>
        <w:t>слов</w:t>
      </w:r>
      <w:r>
        <w:rPr>
          <w:rStyle w:val="ezkurwreuab5ozgtqnkl"/>
          <w:i/>
          <w:sz w:val="20"/>
          <w:szCs w:val="20"/>
        </w:rPr>
        <w:t>а</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платежногопорученияикопиипротоколавказначейскуюсистемууполномоченного органа"словами</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платежногопоручениябанку</w:t>
      </w:r>
      <w:r w:rsidRPr="00A144F1">
        <w:rPr>
          <w:rStyle w:val="ezkurwreuab5ozgtqnkl"/>
          <w:i/>
          <w:sz w:val="20"/>
          <w:szCs w:val="20"/>
        </w:rPr>
        <w:t>"</w:t>
      </w:r>
      <w:ins w:id="13"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af6"/>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B76CB5" w:rsidRDefault="00FB29E1" w:rsidP="00D3295F">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D3295F" w:rsidP="00D3295F">
      <w:pPr>
        <w:pStyle w:val="af2"/>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rFonts w:ascii="Cambria" w:hAnsi="Cambria"/>
          <w:i/>
        </w:rPr>
        <w:t xml:space="preserve">в </w:t>
      </w:r>
      <w:r>
        <w:rPr>
          <w:rStyle w:val="ezkurwreuab5ozgtqnkl"/>
          <w:i/>
        </w:rPr>
        <w:t>5</w:t>
      </w:r>
      <w:r>
        <w:rPr>
          <w:rStyle w:val="ezkurwreuab5ozgtqnkl"/>
          <w:rFonts w:asciiTheme="minorHAnsi" w:hAnsiTheme="minorHAnsi"/>
          <w:i/>
        </w:rPr>
        <w:t>-ом</w:t>
      </w:r>
      <w:r>
        <w:rPr>
          <w:rStyle w:val="ezkurwreuab5ozgtqnkl"/>
          <w:rFonts w:ascii="Cambria" w:hAnsi="Cambria" w:cs="Cambria"/>
          <w:i/>
        </w:rPr>
        <w:t>предложении настоящегопункта</w:t>
      </w:r>
      <w:r>
        <w:rPr>
          <w:i/>
        </w:rPr>
        <w:t xml:space="preserve">, </w:t>
      </w:r>
      <w:r>
        <w:rPr>
          <w:rStyle w:val="ezkurwreuab5ozgtqnkl"/>
          <w:rFonts w:ascii="Cambria" w:hAnsi="Cambria" w:cs="Cambria"/>
          <w:i/>
        </w:rPr>
        <w:t>неможетбытьменее</w:t>
      </w:r>
      <w:r>
        <w:rPr>
          <w:rStyle w:val="ezkurwreuab5ozgtqnkl"/>
          <w:i/>
        </w:rPr>
        <w:t>10</w:t>
      </w:r>
      <w:r>
        <w:rPr>
          <w:rStyle w:val="ezkurwreuab5ozgtqnkl"/>
          <w:rFonts w:ascii="Cambria" w:hAnsi="Cambria" w:cs="Cambria"/>
          <w:i/>
        </w:rPr>
        <w:t>рабочихдней</w:t>
      </w:r>
      <w:r>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4" w:author="Unknown">
            <w:rPr>
              <w:rFonts w:ascii="GHEA Grapalat" w:hAnsi="GHEA Grapalat"/>
            </w:rPr>
          </w:rPrChange>
        </w:rPr>
        <w:sectPr w:rsidR="00071D1C" w:rsidRPr="00FB29E1" w:rsidSect="000811C1">
          <w:footerReference w:type="default" r:id="rId12"/>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3"/>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0"/>
        <w:gridCol w:w="2711"/>
        <w:gridCol w:w="1557"/>
        <w:gridCol w:w="1924"/>
        <w:gridCol w:w="1467"/>
        <w:gridCol w:w="1085"/>
        <w:gridCol w:w="1559"/>
        <w:gridCol w:w="1138"/>
        <w:gridCol w:w="10"/>
        <w:gridCol w:w="10"/>
        <w:gridCol w:w="10"/>
        <w:gridCol w:w="9"/>
        <w:gridCol w:w="10"/>
        <w:gridCol w:w="29"/>
        <w:gridCol w:w="777"/>
        <w:gridCol w:w="709"/>
        <w:gridCol w:w="1158"/>
        <w:gridCol w:w="947"/>
      </w:tblGrid>
      <w:tr w:rsidR="00B138F3" w:rsidRPr="00B138F3" w:rsidTr="00317BD2">
        <w:trPr>
          <w:jc w:val="center"/>
        </w:trPr>
        <w:tc>
          <w:tcPr>
            <w:tcW w:w="16350" w:type="dxa"/>
            <w:gridSpan w:val="18"/>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831C4B">
        <w:trPr>
          <w:trHeight w:val="219"/>
          <w:jc w:val="center"/>
        </w:trPr>
        <w:tc>
          <w:tcPr>
            <w:tcW w:w="1240"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1"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7"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4"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00572629">
              <w:rPr>
                <w:rFonts w:ascii="GHEA Grapalat" w:hAnsi="GHEA Grapalat"/>
                <w:sz w:val="16"/>
                <w:szCs w:val="16"/>
              </w:rPr>
              <w:t>фирменное наименование, модель</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4"/>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8"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5" w:type="dxa"/>
            <w:gridSpan w:val="7"/>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831C4B">
        <w:trPr>
          <w:trHeight w:val="445"/>
          <w:jc w:val="center"/>
        </w:trPr>
        <w:tc>
          <w:tcPr>
            <w:tcW w:w="1240" w:type="dxa"/>
            <w:vMerge/>
            <w:vAlign w:val="center"/>
          </w:tcPr>
          <w:p w:rsidR="00071D1C" w:rsidRPr="00B138F3" w:rsidRDefault="00071D1C" w:rsidP="00B46D58">
            <w:pPr>
              <w:widowControl w:val="0"/>
              <w:jc w:val="center"/>
              <w:rPr>
                <w:rFonts w:ascii="GHEA Grapalat" w:hAnsi="GHEA Grapalat"/>
                <w:sz w:val="16"/>
                <w:szCs w:val="16"/>
              </w:rPr>
            </w:pPr>
          </w:p>
        </w:tc>
        <w:tc>
          <w:tcPr>
            <w:tcW w:w="2711" w:type="dxa"/>
            <w:vMerge/>
            <w:vAlign w:val="center"/>
          </w:tcPr>
          <w:p w:rsidR="00071D1C" w:rsidRPr="00B138F3" w:rsidRDefault="00071D1C" w:rsidP="00B46D58">
            <w:pPr>
              <w:widowControl w:val="0"/>
              <w:jc w:val="center"/>
              <w:rPr>
                <w:rFonts w:ascii="GHEA Grapalat" w:hAnsi="GHEA Grapalat"/>
                <w:sz w:val="16"/>
                <w:szCs w:val="16"/>
              </w:rPr>
            </w:pPr>
          </w:p>
        </w:tc>
        <w:tc>
          <w:tcPr>
            <w:tcW w:w="1557" w:type="dxa"/>
            <w:vMerge/>
            <w:vAlign w:val="center"/>
          </w:tcPr>
          <w:p w:rsidR="00071D1C" w:rsidRPr="00B138F3" w:rsidRDefault="00071D1C" w:rsidP="00B46D58">
            <w:pPr>
              <w:widowControl w:val="0"/>
              <w:jc w:val="center"/>
              <w:rPr>
                <w:rFonts w:ascii="GHEA Grapalat" w:hAnsi="GHEA Grapalat"/>
                <w:sz w:val="16"/>
                <w:szCs w:val="16"/>
              </w:rPr>
            </w:pPr>
          </w:p>
        </w:tc>
        <w:tc>
          <w:tcPr>
            <w:tcW w:w="1924"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8" w:type="dxa"/>
            <w:vMerge/>
            <w:vAlign w:val="center"/>
          </w:tcPr>
          <w:p w:rsidR="00071D1C" w:rsidRPr="00B138F3" w:rsidRDefault="00071D1C" w:rsidP="00B46D58">
            <w:pPr>
              <w:widowControl w:val="0"/>
              <w:jc w:val="center"/>
              <w:rPr>
                <w:rFonts w:ascii="GHEA Grapalat" w:hAnsi="GHEA Grapalat"/>
                <w:sz w:val="16"/>
                <w:szCs w:val="16"/>
              </w:rPr>
            </w:pPr>
          </w:p>
        </w:tc>
        <w:tc>
          <w:tcPr>
            <w:tcW w:w="855" w:type="dxa"/>
            <w:gridSpan w:val="7"/>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5"/>
              <w:t>***</w:t>
            </w:r>
          </w:p>
        </w:tc>
      </w:tr>
      <w:tr w:rsidR="002F0E79" w:rsidRPr="00B138F3" w:rsidTr="00733099">
        <w:trPr>
          <w:trHeight w:val="246"/>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15872400</w:t>
            </w:r>
          </w:p>
        </w:tc>
        <w:tc>
          <w:tcPr>
            <w:tcW w:w="1557" w:type="dxa"/>
          </w:tcPr>
          <w:p w:rsidR="002F0E79" w:rsidRPr="00807DEA" w:rsidRDefault="002F0E79" w:rsidP="002F0E79">
            <w:r w:rsidRPr="00807DEA">
              <w:t>Соль</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0E2447" w:rsidRDefault="002F0E79" w:rsidP="002F0E79">
            <w:pPr>
              <w:widowControl w:val="0"/>
              <w:jc w:val="center"/>
              <w:rPr>
                <w:rFonts w:ascii="GHEA Grapalat" w:hAnsi="GHEA Grapalat"/>
                <w:sz w:val="16"/>
                <w:szCs w:val="16"/>
              </w:rPr>
            </w:pPr>
            <w:r w:rsidRPr="000E2447">
              <w:rPr>
                <w:rFonts w:ascii="GHEA Grapalat" w:hAnsi="GHEA Grapalat"/>
                <w:sz w:val="16"/>
                <w:szCs w:val="16"/>
              </w:rPr>
              <w:t xml:space="preserve">Поваренная соль высшего сорта, йодированная HST 239-2005, белое кристаллическое сыпучее вещество, не </w:t>
            </w:r>
            <w:r w:rsidRPr="000E2447">
              <w:rPr>
                <w:rFonts w:ascii="GHEA Grapalat" w:hAnsi="GHEA Grapalat"/>
                <w:sz w:val="16"/>
                <w:szCs w:val="16"/>
              </w:rPr>
              <w:lastRenderedPageBreak/>
              <w:t>допускается при наличии побочных механических примесей, массовая доля влаги не более 0,1% для экстра-соли и не более 0,7% для соли высшего сорта, упаковка: заводская,</w:t>
            </w:r>
          </w:p>
          <w:p w:rsidR="002F0E79" w:rsidRPr="00B138F3" w:rsidRDefault="002F0E79" w:rsidP="002F0E79">
            <w:pPr>
              <w:widowControl w:val="0"/>
              <w:jc w:val="center"/>
              <w:rPr>
                <w:rFonts w:ascii="GHEA Grapalat" w:hAnsi="GHEA Grapalat"/>
                <w:sz w:val="16"/>
                <w:szCs w:val="16"/>
              </w:rPr>
            </w:pPr>
            <w:r w:rsidRPr="000E2447">
              <w:rPr>
                <w:rFonts w:ascii="GHEA Grapalat" w:hAnsi="GHEA Grapalat"/>
                <w:sz w:val="16"/>
                <w:szCs w:val="16"/>
              </w:rPr>
              <w:t>срок годности не менее 12 месяцев с даты изготовления. безопасность согласно № 2-III-4.9-01-2010 требования к гигиеническим нормативам, безопасности, маркировке и упаковке в соответствии со статьей 9 Закона Республики Армения о безопасности пищевых продуктов:</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lastRenderedPageBreak/>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38" w:type="dxa"/>
          </w:tcPr>
          <w:p w:rsidR="002F0E79" w:rsidRPr="00B138F3" w:rsidRDefault="002F0E79" w:rsidP="002F0E79">
            <w:pPr>
              <w:widowControl w:val="0"/>
              <w:jc w:val="center"/>
              <w:rPr>
                <w:rFonts w:ascii="GHEA Grapalat" w:hAnsi="GHEA Grapalat"/>
                <w:sz w:val="16"/>
                <w:szCs w:val="16"/>
              </w:rPr>
            </w:pPr>
          </w:p>
        </w:tc>
        <w:tc>
          <w:tcPr>
            <w:tcW w:w="855" w:type="dxa"/>
            <w:gridSpan w:val="7"/>
            <w:vAlign w:val="center"/>
          </w:tcPr>
          <w:p w:rsidR="002F0E79" w:rsidRPr="0030153B" w:rsidRDefault="002F0E79" w:rsidP="002F0E79">
            <w:pPr>
              <w:jc w:val="center"/>
              <w:rPr>
                <w:rFonts w:asciiTheme="minorHAnsi" w:hAnsiTheme="minorHAnsi"/>
                <w:sz w:val="20"/>
                <w:lang w:val="hy-AM"/>
              </w:rPr>
            </w:pPr>
            <w:r>
              <w:rPr>
                <w:rFonts w:ascii="Sylfaen" w:hAnsi="Sylfaen" w:cs="Calibri"/>
                <w:color w:val="000000"/>
                <w:lang w:val="hy-AM"/>
              </w:rPr>
              <w:t>94,</w:t>
            </w:r>
            <w:r>
              <w:rPr>
                <w:rFonts w:ascii="Sylfaen" w:hAnsi="Sylfaen" w:cs="Calibri"/>
                <w:color w:val="000000"/>
              </w:rPr>
              <w:t>5</w:t>
            </w:r>
            <w:r>
              <w:rPr>
                <w:rFonts w:ascii="Sylfaen" w:hAnsi="Sylfaen" w:cs="Calibri"/>
                <w:color w:val="000000"/>
                <w:lang w:val="hy-AM"/>
              </w:rPr>
              <w:t>5</w:t>
            </w:r>
          </w:p>
        </w:tc>
        <w:tc>
          <w:tcPr>
            <w:tcW w:w="709"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t>АРМАВИР ул. Республики 29</w:t>
            </w: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w:t>
            </w:r>
            <w:r>
              <w:rPr>
                <w:rFonts w:ascii="Arial" w:hAnsi="Arial" w:cs="Arial"/>
                <w:sz w:val="16"/>
                <w:szCs w:val="16"/>
              </w:rPr>
              <w:lastRenderedPageBreak/>
              <w:t>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lastRenderedPageBreak/>
              <w:t>В случае предоставления финан</w:t>
            </w:r>
            <w:r w:rsidRPr="00BB0E01">
              <w:lastRenderedPageBreak/>
              <w:t>совых средств после подписания контракта, начиная с даты вступления в силу 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15421100</w:t>
            </w:r>
          </w:p>
        </w:tc>
        <w:tc>
          <w:tcPr>
            <w:tcW w:w="1557" w:type="dxa"/>
          </w:tcPr>
          <w:p w:rsidR="002F0E79" w:rsidRPr="00807DEA" w:rsidRDefault="002F0E79" w:rsidP="002F0E79">
            <w:r w:rsidRPr="00807DEA">
              <w:t>Подсолнечное масло</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 xml:space="preserve">ГОСТ 1129-2013, Масло подсолнечное, изготовленный из семян подсолнечника лужам и тема способом, высоких видов, </w:t>
            </w:r>
            <w:r w:rsidRPr="00EE4D52">
              <w:rPr>
                <w:rFonts w:ascii="GHEA Grapalat" w:hAnsi="GHEA Grapalat"/>
                <w:sz w:val="16"/>
                <w:szCs w:val="16"/>
              </w:rPr>
              <w:lastRenderedPageBreak/>
              <w:t>уточнены, отзывы по. Остаточный срок годности не менее 80 %. безопасность в соответствии с № 2-III-4.9-01-2010 требования к гигиеническим нормативам, безопасности, маркировке и упаковке в соответствии со статьей 9 Закона Республики Армения о безопасности пищевых продуктов:</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lastRenderedPageBreak/>
              <w:t>ЛИТР</w:t>
            </w:r>
          </w:p>
        </w:tc>
        <w:tc>
          <w:tcPr>
            <w:tcW w:w="1559" w:type="dxa"/>
          </w:tcPr>
          <w:p w:rsidR="002F0E79" w:rsidRPr="00B138F3" w:rsidRDefault="002F0E79" w:rsidP="002F0E79">
            <w:pPr>
              <w:widowControl w:val="0"/>
              <w:jc w:val="center"/>
              <w:rPr>
                <w:rFonts w:ascii="GHEA Grapalat" w:hAnsi="GHEA Grapalat"/>
                <w:sz w:val="16"/>
                <w:szCs w:val="16"/>
              </w:rPr>
            </w:pPr>
          </w:p>
        </w:tc>
        <w:tc>
          <w:tcPr>
            <w:tcW w:w="1138" w:type="dxa"/>
          </w:tcPr>
          <w:p w:rsidR="002F0E79" w:rsidRPr="00B138F3" w:rsidRDefault="002F0E79" w:rsidP="002F0E79">
            <w:pPr>
              <w:widowControl w:val="0"/>
              <w:jc w:val="center"/>
              <w:rPr>
                <w:rFonts w:ascii="GHEA Grapalat" w:hAnsi="GHEA Grapalat"/>
                <w:sz w:val="16"/>
                <w:szCs w:val="16"/>
              </w:rPr>
            </w:pPr>
          </w:p>
        </w:tc>
        <w:tc>
          <w:tcPr>
            <w:tcW w:w="855" w:type="dxa"/>
            <w:gridSpan w:val="7"/>
            <w:vAlign w:val="center"/>
          </w:tcPr>
          <w:p w:rsidR="002F0E79" w:rsidRPr="0030153B" w:rsidRDefault="002F0E79" w:rsidP="002F0E79">
            <w:pPr>
              <w:jc w:val="center"/>
              <w:rPr>
                <w:rFonts w:asciiTheme="minorHAnsi" w:hAnsiTheme="minorHAnsi"/>
                <w:sz w:val="20"/>
                <w:lang w:val="hy-AM"/>
              </w:rPr>
            </w:pPr>
            <w:r>
              <w:rPr>
                <w:rFonts w:ascii="Sylfaen" w:hAnsi="Sylfaen" w:cs="Calibri"/>
                <w:color w:val="000000"/>
                <w:lang w:val="hy-AM"/>
              </w:rPr>
              <w:t>524,6</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w:t>
            </w:r>
            <w:r>
              <w:rPr>
                <w:rFonts w:ascii="Arial" w:hAnsi="Arial" w:cs="Arial"/>
                <w:sz w:val="16"/>
                <w:szCs w:val="16"/>
              </w:rPr>
              <w:lastRenderedPageBreak/>
              <w:t>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lastRenderedPageBreak/>
              <w:t xml:space="preserve">В случае предоставления финансовых </w:t>
            </w:r>
            <w:r w:rsidRPr="00BB0E01">
              <w:lastRenderedPageBreak/>
              <w:t>средств после подписания контракта, начиная с даты вступления в силу 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15614200</w:t>
            </w:r>
          </w:p>
        </w:tc>
        <w:tc>
          <w:tcPr>
            <w:tcW w:w="1557" w:type="dxa"/>
          </w:tcPr>
          <w:p w:rsidR="002F0E79" w:rsidRPr="00807DEA" w:rsidRDefault="002F0E79" w:rsidP="002F0E79">
            <w:r w:rsidRPr="00807DEA">
              <w:t>Рис</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 xml:space="preserve">ГОСТ 1129-2013, Масло подсолнечное, изготовленный из семян подсолнечника лужам и тема способом, высоких видов, уточнены, отзывы по. Остаточный срок годности не менее 80 %. безопасность в соответствии с </w:t>
            </w:r>
            <w:r w:rsidRPr="00EE4D52">
              <w:rPr>
                <w:rFonts w:ascii="GHEA Grapalat" w:hAnsi="GHEA Grapalat"/>
                <w:sz w:val="16"/>
                <w:szCs w:val="16"/>
              </w:rPr>
              <w:lastRenderedPageBreak/>
              <w:t>№ 2-III-4.9-01-2010 требования к гигиеническим нормативам, безопасности, маркировке и упаковке в соответствии со статьей 9 Закона Республики Армения о безопасности пищевых продуктов:</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lastRenderedPageBreak/>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38" w:type="dxa"/>
          </w:tcPr>
          <w:p w:rsidR="002F0E79" w:rsidRPr="00B138F3" w:rsidRDefault="002F0E79" w:rsidP="002F0E79">
            <w:pPr>
              <w:widowControl w:val="0"/>
              <w:jc w:val="center"/>
              <w:rPr>
                <w:rFonts w:ascii="GHEA Grapalat" w:hAnsi="GHEA Grapalat"/>
                <w:sz w:val="16"/>
                <w:szCs w:val="16"/>
              </w:rPr>
            </w:pPr>
          </w:p>
        </w:tc>
        <w:tc>
          <w:tcPr>
            <w:tcW w:w="855" w:type="dxa"/>
            <w:gridSpan w:val="7"/>
            <w:vAlign w:val="center"/>
          </w:tcPr>
          <w:p w:rsidR="002F0E79" w:rsidRPr="00001ACA" w:rsidRDefault="002F0E79" w:rsidP="002F0E79">
            <w:pPr>
              <w:jc w:val="center"/>
              <w:rPr>
                <w:rFonts w:asciiTheme="minorHAnsi" w:hAnsiTheme="minorHAnsi"/>
                <w:sz w:val="20"/>
              </w:rPr>
            </w:pPr>
            <w:r>
              <w:rPr>
                <w:rFonts w:ascii="Sylfaen" w:hAnsi="Sylfaen" w:cs="Calibri"/>
                <w:color w:val="000000"/>
                <w:lang w:val="hy-AM"/>
              </w:rPr>
              <w:t>732</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t xml:space="preserve">В случае предоставления финансовых средств после подписания </w:t>
            </w:r>
            <w:r w:rsidRPr="00BB0E01">
              <w:lastRenderedPageBreak/>
              <w:t>контракта, начиная с даты вступления в силу 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03221110</w:t>
            </w:r>
          </w:p>
        </w:tc>
        <w:tc>
          <w:tcPr>
            <w:tcW w:w="1557" w:type="dxa"/>
          </w:tcPr>
          <w:p w:rsidR="002F0E79" w:rsidRPr="00807DEA" w:rsidRDefault="002F0E79" w:rsidP="002F0E79">
            <w:r w:rsidRPr="00807DEA">
              <w:t>морковь</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ГОСТ 32284-2013, свежая столовая морковь, обычного и отборного сорта. Безопасность и маркировка в соответствии со статьей 9 Закона о безопасности пищевых продуктов:</w:t>
            </w:r>
          </w:p>
        </w:tc>
        <w:tc>
          <w:tcPr>
            <w:tcW w:w="1085" w:type="dxa"/>
          </w:tcPr>
          <w:p w:rsidR="002F0E79" w:rsidRPr="00831C4B" w:rsidRDefault="002F0E79" w:rsidP="002F0E79">
            <w:pPr>
              <w:widowControl w:val="0"/>
              <w:jc w:val="center"/>
              <w:rPr>
                <w:rFonts w:ascii="GHEA Grapalat" w:hAnsi="GHEA Grapalat"/>
                <w:b/>
                <w:sz w:val="16"/>
                <w:szCs w:val="16"/>
              </w:rPr>
            </w:pPr>
            <w:r>
              <w:rPr>
                <w:rFonts w:ascii="GHEA Grapalat" w:hAnsi="GHEA Grapalat"/>
                <w:sz w:val="16"/>
                <w:szCs w:val="16"/>
              </w:rPr>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48" w:type="dxa"/>
            <w:gridSpan w:val="2"/>
          </w:tcPr>
          <w:p w:rsidR="002F0E79" w:rsidRPr="00B138F3" w:rsidRDefault="002F0E79" w:rsidP="002F0E79">
            <w:pPr>
              <w:widowControl w:val="0"/>
              <w:jc w:val="center"/>
              <w:rPr>
                <w:rFonts w:ascii="GHEA Grapalat" w:hAnsi="GHEA Grapalat"/>
                <w:sz w:val="16"/>
                <w:szCs w:val="16"/>
              </w:rPr>
            </w:pPr>
          </w:p>
        </w:tc>
        <w:tc>
          <w:tcPr>
            <w:tcW w:w="845" w:type="dxa"/>
            <w:gridSpan w:val="6"/>
            <w:vAlign w:val="center"/>
          </w:tcPr>
          <w:p w:rsidR="002F0E79" w:rsidRPr="0030153B" w:rsidRDefault="002F0E79" w:rsidP="002F0E79">
            <w:pPr>
              <w:jc w:val="center"/>
              <w:rPr>
                <w:rFonts w:asciiTheme="minorHAnsi" w:hAnsiTheme="minorHAnsi"/>
                <w:sz w:val="20"/>
                <w:lang w:val="hy-AM"/>
              </w:rPr>
            </w:pPr>
            <w:r>
              <w:rPr>
                <w:rFonts w:ascii="Sylfaen" w:hAnsi="Sylfaen" w:cs="Calibri"/>
                <w:color w:val="000000"/>
                <w:lang w:val="hy-AM"/>
              </w:rPr>
              <w:t>451,4</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t xml:space="preserve">В случае предоставления финансовых средств после подписания контракта, начиная с даты </w:t>
            </w:r>
            <w:r w:rsidRPr="00BB0E01">
              <w:lastRenderedPageBreak/>
              <w:t>вступления в силу 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30153B">
              <w:rPr>
                <w:rFonts w:asciiTheme="minorHAnsi" w:hAnsiTheme="minorHAnsi" w:cs="Arial"/>
                <w:sz w:val="16"/>
                <w:szCs w:val="16"/>
                <w:lang w:val="hy-AM"/>
              </w:rPr>
              <w:t>15331151</w:t>
            </w:r>
          </w:p>
        </w:tc>
        <w:tc>
          <w:tcPr>
            <w:tcW w:w="1557" w:type="dxa"/>
          </w:tcPr>
          <w:p w:rsidR="002F0E79" w:rsidRPr="00807DEA" w:rsidRDefault="002F0E79" w:rsidP="002F0E79">
            <w:r w:rsidRPr="00807DEA">
              <w:t>фасоль</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 xml:space="preserve">ГОСТ 7758-2020, фасоль пищевая, цветная, одноцветная, ярко окрашенная, сухая, влажность не более 15 %. остаточный срок годности на момент поставки не менее 80%, Срок годности не менее 12 месяцев со дня изготовления.-4.9-01-2010 требования к гигиеническим нормативам, безопасности, маркировке и упаковке в соответствии со статьей 9 Закона РА "О безопасности пищевых </w:t>
            </w:r>
            <w:r w:rsidRPr="00EE4D52">
              <w:rPr>
                <w:rFonts w:ascii="GHEA Grapalat" w:hAnsi="GHEA Grapalat"/>
                <w:sz w:val="16"/>
                <w:szCs w:val="16"/>
              </w:rPr>
              <w:lastRenderedPageBreak/>
              <w:t>продуктов", ТЗ ТС № 021/2011 и 022/2011:</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lastRenderedPageBreak/>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48" w:type="dxa"/>
            <w:gridSpan w:val="2"/>
          </w:tcPr>
          <w:p w:rsidR="002F0E79" w:rsidRPr="00B138F3" w:rsidRDefault="002F0E79" w:rsidP="002F0E79">
            <w:pPr>
              <w:widowControl w:val="0"/>
              <w:jc w:val="center"/>
              <w:rPr>
                <w:rFonts w:ascii="GHEA Grapalat" w:hAnsi="GHEA Grapalat"/>
                <w:sz w:val="16"/>
                <w:szCs w:val="16"/>
              </w:rPr>
            </w:pPr>
          </w:p>
        </w:tc>
        <w:tc>
          <w:tcPr>
            <w:tcW w:w="845" w:type="dxa"/>
            <w:gridSpan w:val="6"/>
            <w:vAlign w:val="center"/>
          </w:tcPr>
          <w:p w:rsidR="002F0E79" w:rsidRPr="00001ACA" w:rsidRDefault="002F0E79" w:rsidP="002F0E79">
            <w:pPr>
              <w:jc w:val="center"/>
              <w:rPr>
                <w:rFonts w:asciiTheme="minorHAnsi" w:hAnsiTheme="minorHAnsi"/>
                <w:sz w:val="20"/>
              </w:rPr>
            </w:pPr>
            <w:r>
              <w:rPr>
                <w:rFonts w:ascii="Sylfaen" w:hAnsi="Sylfaen" w:cs="Calibri"/>
                <w:color w:val="000000"/>
                <w:lang w:val="hy-AM"/>
              </w:rPr>
              <w:t>305</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t xml:space="preserve">В случае предоставления финансовых средств после подписания контракта, начиная с даты вступления в силу Соглашения </w:t>
            </w:r>
            <w:r w:rsidRPr="00BB0E01">
              <w:lastRenderedPageBreak/>
              <w:t>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03222128</w:t>
            </w:r>
          </w:p>
        </w:tc>
        <w:tc>
          <w:tcPr>
            <w:tcW w:w="1557" w:type="dxa"/>
          </w:tcPr>
          <w:p w:rsidR="002F0E79" w:rsidRPr="00807DEA" w:rsidRDefault="002F0E79" w:rsidP="002F0E79">
            <w:r w:rsidRPr="00807DEA">
              <w:t>Яблоко</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ГОСТ 34314-2017, яблоки свежие, первой группы, разных сортов Армении, узкий диаметр не менее 5 см, безопасность и маркировка в соответствии со статьей 9 Закона РА " О безопасности пищевых продуктов</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58" w:type="dxa"/>
            <w:gridSpan w:val="3"/>
          </w:tcPr>
          <w:p w:rsidR="002F0E79" w:rsidRPr="00B138F3" w:rsidRDefault="002F0E79" w:rsidP="002F0E79">
            <w:pPr>
              <w:widowControl w:val="0"/>
              <w:jc w:val="center"/>
              <w:rPr>
                <w:rFonts w:ascii="GHEA Grapalat" w:hAnsi="GHEA Grapalat"/>
                <w:sz w:val="16"/>
                <w:szCs w:val="16"/>
              </w:rPr>
            </w:pPr>
          </w:p>
        </w:tc>
        <w:tc>
          <w:tcPr>
            <w:tcW w:w="835" w:type="dxa"/>
            <w:gridSpan w:val="5"/>
            <w:vAlign w:val="center"/>
          </w:tcPr>
          <w:p w:rsidR="002F0E79" w:rsidRPr="00001ACA" w:rsidRDefault="002F0E79" w:rsidP="002F0E79">
            <w:pPr>
              <w:jc w:val="center"/>
              <w:rPr>
                <w:rFonts w:asciiTheme="minorHAnsi" w:hAnsiTheme="minorHAnsi"/>
                <w:sz w:val="20"/>
              </w:rPr>
            </w:pPr>
            <w:r>
              <w:rPr>
                <w:rFonts w:ascii="Sylfaen" w:hAnsi="Sylfaen" w:cs="Calibri"/>
                <w:color w:val="000000"/>
                <w:lang w:val="hy-AM"/>
              </w:rPr>
              <w:t>3050</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t>В случае предоставления финансовых средств после подписания контракта, начиная с даты вступления в силу 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03221410</w:t>
            </w:r>
          </w:p>
        </w:tc>
        <w:tc>
          <w:tcPr>
            <w:tcW w:w="1557" w:type="dxa"/>
          </w:tcPr>
          <w:p w:rsidR="002F0E79" w:rsidRPr="00807DEA" w:rsidRDefault="002F0E79" w:rsidP="002F0E79">
            <w:r w:rsidRPr="00807DEA">
              <w:t>Капуста</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ГОСТ 7967-2015, капуста свежая. свежие кочаны подразделяются по срокам созревания на следующие виды: скороспелые, среднеспелые и позднеспелые. внешний вид: кочаны: свежие, целые, чистые, здоровые, полностью сформированные, без болезней, не проросшие, с цветом, характерным для данного ботанического вида. кочаны капусты не должны быть повреждены сельскохозяйственными вредителями, иметь маркировку, механические повреждения, трещины, обморожения, должны быть полностью сформированными, прочными, не ломкими и не отслаивающими</w:t>
            </w:r>
            <w:r w:rsidRPr="00EE4D52">
              <w:rPr>
                <w:rFonts w:ascii="GHEA Grapalat" w:hAnsi="GHEA Grapalat"/>
                <w:sz w:val="16"/>
                <w:szCs w:val="16"/>
              </w:rPr>
              <w:lastRenderedPageBreak/>
              <w:t>ся. длина кочана капусты не более 3 см. вес очищенных кочанов не менее 0,7 кг. безопасность, упаковка и маркировка в соответствии со статьей 9 Закона Республики Армения о безопасности пищевых продуктов:</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lastRenderedPageBreak/>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58" w:type="dxa"/>
            <w:gridSpan w:val="3"/>
          </w:tcPr>
          <w:p w:rsidR="002F0E79" w:rsidRPr="00B138F3" w:rsidRDefault="002F0E79" w:rsidP="002F0E79">
            <w:pPr>
              <w:widowControl w:val="0"/>
              <w:jc w:val="center"/>
              <w:rPr>
                <w:rFonts w:ascii="GHEA Grapalat" w:hAnsi="GHEA Grapalat"/>
                <w:sz w:val="16"/>
                <w:szCs w:val="16"/>
              </w:rPr>
            </w:pPr>
          </w:p>
        </w:tc>
        <w:tc>
          <w:tcPr>
            <w:tcW w:w="835" w:type="dxa"/>
            <w:gridSpan w:val="5"/>
            <w:vAlign w:val="center"/>
          </w:tcPr>
          <w:p w:rsidR="002F0E79" w:rsidRPr="00001ACA" w:rsidRDefault="002F0E79" w:rsidP="002F0E79">
            <w:pPr>
              <w:jc w:val="center"/>
              <w:rPr>
                <w:rFonts w:asciiTheme="minorHAnsi" w:hAnsiTheme="minorHAnsi"/>
                <w:sz w:val="20"/>
              </w:rPr>
            </w:pPr>
            <w:r>
              <w:rPr>
                <w:rFonts w:ascii="Sylfaen" w:hAnsi="Sylfaen" w:cs="Calibri"/>
                <w:color w:val="000000"/>
                <w:lang w:val="hy-AM"/>
              </w:rPr>
              <w:t>2074</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t>В случае предоставления финансовых средств после подписания контракта, начиная с даты вступления в силу 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03221100</w:t>
            </w:r>
          </w:p>
        </w:tc>
        <w:tc>
          <w:tcPr>
            <w:tcW w:w="1557" w:type="dxa"/>
          </w:tcPr>
          <w:p w:rsidR="002F0E79" w:rsidRPr="00807DEA" w:rsidRDefault="002F0E79" w:rsidP="002F0E79">
            <w:r w:rsidRPr="00807DEA">
              <w:t>Свекла</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tabs>
                <w:tab w:val="left" w:pos="1119"/>
              </w:tabs>
              <w:rPr>
                <w:rFonts w:ascii="GHEA Grapalat" w:hAnsi="GHEA Grapalat"/>
                <w:sz w:val="16"/>
                <w:szCs w:val="16"/>
              </w:rPr>
            </w:pPr>
            <w:r>
              <w:rPr>
                <w:rFonts w:ascii="GHEA Grapalat" w:hAnsi="GHEA Grapalat"/>
                <w:sz w:val="16"/>
                <w:szCs w:val="16"/>
              </w:rPr>
              <w:tab/>
            </w:r>
            <w:r w:rsidRPr="00EE4D52">
              <w:rPr>
                <w:rFonts w:ascii="GHEA Grapalat" w:hAnsi="GHEA Grapalat"/>
                <w:sz w:val="16"/>
                <w:szCs w:val="16"/>
              </w:rPr>
              <w:t xml:space="preserve">ГОСТ 32285-2013, свекла столовая свежая. корнеплоды свежие, целые, без болезней, сухие, не загрязненные, без трещин и повреждений. внутренняя структура: мякоть сочная, темно-красного цвета разных оттенков. размеры корнеплодов (с наибольшим поперечным диаметром) 5-14см. допускаются отклонения от указанных </w:t>
            </w:r>
            <w:r w:rsidRPr="00EE4D52">
              <w:rPr>
                <w:rFonts w:ascii="GHEA Grapalat" w:hAnsi="GHEA Grapalat"/>
                <w:sz w:val="16"/>
                <w:szCs w:val="16"/>
              </w:rPr>
              <w:lastRenderedPageBreak/>
              <w:t>размеров и с механическими повреждениями на глубину более 3 мм-не более 5% от общего количества. количество почвы, прилипшей к корнеплодам, не более безопасность, упаковка и маркировка в соответствии со статьей 9 Закона О безопасности пищевых продуктов.:</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lastRenderedPageBreak/>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87" w:type="dxa"/>
            <w:gridSpan w:val="6"/>
          </w:tcPr>
          <w:p w:rsidR="002F0E79" w:rsidRPr="00B138F3" w:rsidRDefault="002F0E79" w:rsidP="002F0E79">
            <w:pPr>
              <w:widowControl w:val="0"/>
              <w:jc w:val="center"/>
              <w:rPr>
                <w:rFonts w:ascii="GHEA Grapalat" w:hAnsi="GHEA Grapalat"/>
                <w:sz w:val="16"/>
                <w:szCs w:val="16"/>
              </w:rPr>
            </w:pPr>
          </w:p>
        </w:tc>
        <w:tc>
          <w:tcPr>
            <w:tcW w:w="806" w:type="dxa"/>
            <w:gridSpan w:val="2"/>
            <w:vAlign w:val="center"/>
          </w:tcPr>
          <w:p w:rsidR="002F0E79" w:rsidRPr="00001ACA" w:rsidRDefault="002F0E79" w:rsidP="002F0E79">
            <w:pPr>
              <w:jc w:val="center"/>
              <w:rPr>
                <w:rFonts w:asciiTheme="minorHAnsi" w:hAnsiTheme="minorHAnsi"/>
                <w:sz w:val="20"/>
              </w:rPr>
            </w:pPr>
            <w:r>
              <w:rPr>
                <w:rFonts w:ascii="Sylfaen" w:hAnsi="Sylfaen" w:cs="Calibri"/>
                <w:color w:val="000000"/>
                <w:lang w:val="hy-AM"/>
              </w:rPr>
              <w:t>274,5</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t xml:space="preserve">В случае предоставления финансовых средств после подписания контракта, начиная с даты вступления в силу </w:t>
            </w:r>
            <w:r w:rsidRPr="00BB0E01">
              <w:lastRenderedPageBreak/>
              <w:t>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15311100</w:t>
            </w:r>
          </w:p>
        </w:tc>
        <w:tc>
          <w:tcPr>
            <w:tcW w:w="1557" w:type="dxa"/>
          </w:tcPr>
          <w:p w:rsidR="002F0E79" w:rsidRPr="00807DEA" w:rsidRDefault="002F0E79" w:rsidP="002F0E79">
            <w:r w:rsidRPr="00807DEA">
              <w:t>Картофель</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 xml:space="preserve">ГОСТ 7176-2017, картофель продовольственный, скороспелый и позднеспелый, сорта I, неморозный, без повреждений, круглояйцевидный 4 см, 5%, удлиненный 3,5 см, 5 %, круглояйцевидный (от 4 до 5) см 20%, удлиненный (от 4 до 4,5) см 20%, круглояйцевидный (от 5 до 6 см) 55%, </w:t>
            </w:r>
            <w:r w:rsidRPr="00EE4D52">
              <w:rPr>
                <w:rFonts w:ascii="GHEA Grapalat" w:hAnsi="GHEA Grapalat"/>
                <w:sz w:val="16"/>
                <w:szCs w:val="16"/>
              </w:rPr>
              <w:lastRenderedPageBreak/>
              <w:t>удлиненный (от 5 до 5,5) см 55%, круглояйцевидный (от 6 до 7) см безопасность и маркировка в соответствии со статьей 9 Закона РА «О безопасности пищевых продуктов» :</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lastRenderedPageBreak/>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216" w:type="dxa"/>
            <w:gridSpan w:val="7"/>
          </w:tcPr>
          <w:p w:rsidR="002F0E79" w:rsidRPr="00B138F3" w:rsidRDefault="002F0E79" w:rsidP="002F0E79">
            <w:pPr>
              <w:widowControl w:val="0"/>
              <w:jc w:val="center"/>
              <w:rPr>
                <w:rFonts w:ascii="GHEA Grapalat" w:hAnsi="GHEA Grapalat"/>
                <w:sz w:val="16"/>
                <w:szCs w:val="16"/>
              </w:rPr>
            </w:pPr>
          </w:p>
        </w:tc>
        <w:tc>
          <w:tcPr>
            <w:tcW w:w="777" w:type="dxa"/>
            <w:vAlign w:val="center"/>
          </w:tcPr>
          <w:p w:rsidR="002F0E79" w:rsidRPr="00001ACA" w:rsidRDefault="002F0E79" w:rsidP="002F0E79">
            <w:pPr>
              <w:jc w:val="center"/>
              <w:rPr>
                <w:rFonts w:asciiTheme="minorHAnsi" w:hAnsiTheme="minorHAnsi"/>
                <w:sz w:val="20"/>
              </w:rPr>
            </w:pPr>
            <w:r>
              <w:rPr>
                <w:rFonts w:ascii="Sylfaen" w:hAnsi="Sylfaen" w:cs="Calibri"/>
                <w:color w:val="000000"/>
              </w:rPr>
              <w:t>1098</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t xml:space="preserve">В случае предоставления финансовых средств после подписания контракта, начиная с даты </w:t>
            </w:r>
            <w:r w:rsidRPr="00BB0E01">
              <w:lastRenderedPageBreak/>
              <w:t>вступления в силу 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15112150</w:t>
            </w:r>
          </w:p>
        </w:tc>
        <w:tc>
          <w:tcPr>
            <w:tcW w:w="1557" w:type="dxa"/>
          </w:tcPr>
          <w:p w:rsidR="002F0E79" w:rsidRPr="00807DEA" w:rsidRDefault="002F0E79" w:rsidP="002F0E79">
            <w:r w:rsidRPr="00807DEA">
              <w:t>Куриная грудка</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 xml:space="preserve">Куриная грудка, без костей, местная, чистая, без крови, без побочных запахов, упакованная в полиэтиленовую пленку. охлажденный, с температурой не выше 120 ° C глубоко в мышцах.-4.9-01-2010 требования к гигиеническим нормативам, безопасности, маркировке и упаковке в соответствии со статьей 9 Закона РА «О безопасности пищевых продуктов», согласно техническим регламентам "о </w:t>
            </w:r>
            <w:r w:rsidRPr="00EE4D52">
              <w:rPr>
                <w:rFonts w:ascii="GHEA Grapalat" w:hAnsi="GHEA Grapalat"/>
                <w:sz w:val="16"/>
                <w:szCs w:val="16"/>
              </w:rPr>
              <w:lastRenderedPageBreak/>
              <w:t>безопасности мяса и мясопродуктов" (ТР ТС 034/2013), принятым решением Комиссии Таможенного союза от 09.10.2013 № 68:</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lastRenderedPageBreak/>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216" w:type="dxa"/>
            <w:gridSpan w:val="7"/>
          </w:tcPr>
          <w:p w:rsidR="002F0E79" w:rsidRPr="00B138F3" w:rsidRDefault="002F0E79" w:rsidP="002F0E79">
            <w:pPr>
              <w:widowControl w:val="0"/>
              <w:jc w:val="center"/>
              <w:rPr>
                <w:rFonts w:ascii="GHEA Grapalat" w:hAnsi="GHEA Grapalat"/>
                <w:sz w:val="16"/>
                <w:szCs w:val="16"/>
              </w:rPr>
            </w:pPr>
          </w:p>
        </w:tc>
        <w:tc>
          <w:tcPr>
            <w:tcW w:w="777" w:type="dxa"/>
            <w:vAlign w:val="center"/>
          </w:tcPr>
          <w:p w:rsidR="002F0E79" w:rsidRPr="0030153B" w:rsidRDefault="002F0E79" w:rsidP="002F0E79">
            <w:pPr>
              <w:jc w:val="center"/>
              <w:rPr>
                <w:rFonts w:asciiTheme="minorHAnsi" w:hAnsiTheme="minorHAnsi"/>
                <w:sz w:val="20"/>
                <w:lang w:val="hy-AM"/>
              </w:rPr>
            </w:pPr>
            <w:r>
              <w:rPr>
                <w:rFonts w:ascii="Sylfaen" w:hAnsi="Sylfaen" w:cs="Calibri"/>
                <w:color w:val="000000"/>
                <w:lang w:val="hy-AM"/>
              </w:rPr>
              <w:t>610</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t xml:space="preserve">В случае предоставления финансовых средств после подписания контракта, начиная с даты вступления в силу Соглашения </w:t>
            </w:r>
            <w:r w:rsidRPr="00BB0E01">
              <w:lastRenderedPageBreak/>
              <w:t>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15616000</w:t>
            </w:r>
          </w:p>
        </w:tc>
        <w:tc>
          <w:tcPr>
            <w:tcW w:w="1557" w:type="dxa"/>
          </w:tcPr>
          <w:p w:rsidR="002F0E79" w:rsidRPr="00807DEA" w:rsidRDefault="002F0E79" w:rsidP="002F0E79">
            <w:r w:rsidRPr="00807DEA">
              <w:t>Гречка</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ГОСТ 5550-2021, гречка I или II сортов, сухая, влажность не более 15 %. остаточный срок годности на момент поставки не менее 80%, Срок годности не менее 12 месяцев со дня изготовления.-4.9-01-2010 требования к гигиеническим нормативам, безопасности, маркировке и упаковке в соответствии со статьей 9 Закона РА "О безопасности пищевых продуктов", ТЗ ТС № 021/2011 и 022/2011:</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68" w:type="dxa"/>
            <w:gridSpan w:val="4"/>
          </w:tcPr>
          <w:p w:rsidR="002F0E79" w:rsidRPr="00B138F3" w:rsidRDefault="002F0E79" w:rsidP="002F0E79">
            <w:pPr>
              <w:widowControl w:val="0"/>
              <w:jc w:val="center"/>
              <w:rPr>
                <w:rFonts w:ascii="GHEA Grapalat" w:hAnsi="GHEA Grapalat"/>
                <w:sz w:val="16"/>
                <w:szCs w:val="16"/>
              </w:rPr>
            </w:pPr>
          </w:p>
        </w:tc>
        <w:tc>
          <w:tcPr>
            <w:tcW w:w="825" w:type="dxa"/>
            <w:gridSpan w:val="4"/>
            <w:vAlign w:val="center"/>
          </w:tcPr>
          <w:p w:rsidR="002F0E79" w:rsidRPr="00001ACA" w:rsidRDefault="002F0E79" w:rsidP="002F0E79">
            <w:pPr>
              <w:jc w:val="center"/>
              <w:rPr>
                <w:rFonts w:asciiTheme="minorHAnsi" w:hAnsiTheme="minorHAnsi"/>
                <w:sz w:val="20"/>
              </w:rPr>
            </w:pPr>
            <w:r>
              <w:rPr>
                <w:rFonts w:ascii="Sylfaen" w:hAnsi="Sylfaen" w:cs="Calibri"/>
                <w:color w:val="000000"/>
                <w:lang w:val="hy-AM"/>
              </w:rPr>
              <w:t>610</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t xml:space="preserve">В случае предоставления финансовых средств после подписания контракта, начиная с даты вступления в силу Соглашения между </w:t>
            </w:r>
            <w:r w:rsidRPr="00BB0E01">
              <w:lastRenderedPageBreak/>
              <w:t>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03142510</w:t>
            </w:r>
          </w:p>
        </w:tc>
        <w:tc>
          <w:tcPr>
            <w:tcW w:w="1557" w:type="dxa"/>
          </w:tcPr>
          <w:p w:rsidR="002F0E79" w:rsidRPr="00807DEA" w:rsidRDefault="002F0E79" w:rsidP="002F0E79">
            <w:r w:rsidRPr="00807DEA">
              <w:t>Яйцо</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EE4D52" w:rsidRDefault="002F0E79" w:rsidP="002F0E79">
            <w:pPr>
              <w:widowControl w:val="0"/>
              <w:jc w:val="center"/>
              <w:rPr>
                <w:rFonts w:ascii="GHEA Grapalat" w:hAnsi="GHEA Grapalat"/>
                <w:sz w:val="16"/>
                <w:szCs w:val="16"/>
              </w:rPr>
            </w:pPr>
            <w:r w:rsidRPr="00EE4D52">
              <w:rPr>
                <w:rFonts w:ascii="GHEA Grapalat" w:hAnsi="GHEA Grapalat"/>
                <w:sz w:val="16"/>
                <w:szCs w:val="16"/>
              </w:rPr>
              <w:t>АСТ 182-2012, Яйца куриные диетические, столовые, 1-го сорта, отсортированные по массе одного яйца; срок годности яиц: 25 дней остаточный срок годности не менее 90 %:</w:t>
            </w:r>
          </w:p>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1 яйцо 50 грамм. безопасность согласно N 2-III-4.9-01-2010 требования к гигиеническим нормативам, безопасности, маркировке и упаковке в соответствии со статьей 9 Закона Республики Армения о безопасности пищевых продуктов:</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68" w:type="dxa"/>
            <w:gridSpan w:val="4"/>
          </w:tcPr>
          <w:p w:rsidR="002F0E79" w:rsidRPr="00B138F3" w:rsidRDefault="002F0E79" w:rsidP="002F0E79">
            <w:pPr>
              <w:widowControl w:val="0"/>
              <w:jc w:val="center"/>
              <w:rPr>
                <w:rFonts w:ascii="GHEA Grapalat" w:hAnsi="GHEA Grapalat"/>
                <w:sz w:val="16"/>
                <w:szCs w:val="16"/>
              </w:rPr>
            </w:pPr>
          </w:p>
        </w:tc>
        <w:tc>
          <w:tcPr>
            <w:tcW w:w="825" w:type="dxa"/>
            <w:gridSpan w:val="4"/>
            <w:vAlign w:val="center"/>
          </w:tcPr>
          <w:p w:rsidR="002F0E79" w:rsidRPr="00001ACA" w:rsidRDefault="002F0E79" w:rsidP="002F0E79">
            <w:pPr>
              <w:jc w:val="center"/>
              <w:rPr>
                <w:rFonts w:asciiTheme="minorHAnsi" w:hAnsiTheme="minorHAnsi"/>
                <w:sz w:val="20"/>
              </w:rPr>
            </w:pPr>
            <w:r>
              <w:rPr>
                <w:rFonts w:ascii="Sylfaen" w:hAnsi="Sylfaen" w:cs="Calibri"/>
                <w:color w:val="000000"/>
                <w:lang w:val="hy-AM"/>
              </w:rPr>
              <w:t>12200</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t>В случае предоставления финансовых средств после подписания контракта, начиная с даты вступления в силу 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15851100</w:t>
            </w:r>
          </w:p>
        </w:tc>
        <w:tc>
          <w:tcPr>
            <w:tcW w:w="1557" w:type="dxa"/>
          </w:tcPr>
          <w:p w:rsidR="002F0E79" w:rsidRPr="00807DEA" w:rsidRDefault="002F0E79" w:rsidP="002F0E79">
            <w:r w:rsidRPr="00807DEA">
              <w:t>Макароны</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 xml:space="preserve">ГОСТ 31743-2017, макароны </w:t>
            </w:r>
            <w:r w:rsidRPr="00EE4D52">
              <w:rPr>
                <w:rFonts w:ascii="GHEA Grapalat" w:hAnsi="GHEA Grapalat"/>
                <w:sz w:val="16"/>
                <w:szCs w:val="16"/>
              </w:rPr>
              <w:lastRenderedPageBreak/>
              <w:t xml:space="preserve">из андрожного теста, в зависимости от вида и качества муки: а (из муки твердых сортов пшеницы), Б (из муки из мягкой стекловидной пшеницы), фасованные и без фасовки. Сухой, влажность не выше 13%, кислотность не выше 4 градусов. остаточный срок годности на момент поставки не менее 90%, срок годности не менее 12 месяцев с даты изготовления. безопасность согласно № 2-III-4.9-01-2010 требования к гигиеническим нормативам, безопасности, маркировке и упаковке в соответствии со статьей 9 Закона РА "О безопасности пищевых продуктов", ТЗ ТС № 021/2011 и </w:t>
            </w:r>
            <w:r w:rsidRPr="00EE4D52">
              <w:rPr>
                <w:rFonts w:ascii="GHEA Grapalat" w:hAnsi="GHEA Grapalat"/>
                <w:sz w:val="16"/>
                <w:szCs w:val="16"/>
              </w:rPr>
              <w:lastRenderedPageBreak/>
              <w:t>022/2011:</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lastRenderedPageBreak/>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68" w:type="dxa"/>
            <w:gridSpan w:val="4"/>
          </w:tcPr>
          <w:p w:rsidR="002F0E79" w:rsidRPr="00B138F3" w:rsidRDefault="002F0E79" w:rsidP="002F0E79">
            <w:pPr>
              <w:widowControl w:val="0"/>
              <w:jc w:val="center"/>
              <w:rPr>
                <w:rFonts w:ascii="GHEA Grapalat" w:hAnsi="GHEA Grapalat"/>
                <w:sz w:val="16"/>
                <w:szCs w:val="16"/>
              </w:rPr>
            </w:pPr>
          </w:p>
        </w:tc>
        <w:tc>
          <w:tcPr>
            <w:tcW w:w="825" w:type="dxa"/>
            <w:gridSpan w:val="4"/>
            <w:vAlign w:val="center"/>
          </w:tcPr>
          <w:p w:rsidR="002F0E79" w:rsidRPr="0030153B" w:rsidRDefault="002F0E79" w:rsidP="002F0E79">
            <w:pPr>
              <w:jc w:val="center"/>
              <w:rPr>
                <w:rFonts w:asciiTheme="minorHAnsi" w:hAnsiTheme="minorHAnsi"/>
                <w:sz w:val="20"/>
                <w:lang w:val="hy-AM"/>
              </w:rPr>
            </w:pPr>
            <w:r>
              <w:rPr>
                <w:rFonts w:ascii="Sylfaen" w:hAnsi="Sylfaen" w:cs="Calibri"/>
                <w:color w:val="000000"/>
                <w:lang w:val="hy-AM"/>
              </w:rPr>
              <w:t>610</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w:t>
            </w:r>
            <w:r>
              <w:rPr>
                <w:rFonts w:ascii="GHEA Grapalat" w:hAnsi="GHEA Grapalat"/>
                <w:sz w:val="16"/>
                <w:szCs w:val="16"/>
              </w:rPr>
              <w:lastRenderedPageBreak/>
              <w:t xml:space="preserve">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lastRenderedPageBreak/>
              <w:t xml:space="preserve">В </w:t>
            </w:r>
            <w:r w:rsidRPr="00BB0E01">
              <w:lastRenderedPageBreak/>
              <w:t>случае предоставления финансовых средств после подписания контракта, начиная с даты вступления в силу 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15331154</w:t>
            </w:r>
          </w:p>
        </w:tc>
        <w:tc>
          <w:tcPr>
            <w:tcW w:w="1557" w:type="dxa"/>
          </w:tcPr>
          <w:p w:rsidR="002F0E79" w:rsidRPr="00807DEA" w:rsidRDefault="002F0E79" w:rsidP="002F0E79">
            <w:r w:rsidRPr="00807DEA">
              <w:t>Горох</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ГОСТ 28674-2019 Горох сушеный, очищенный, желтый или зеленый, сушеный, влажность не более 15 %. остаточный срок годности на момент поставки не менее 80%, Срок годности не менее 12 месяцев со дня изготовления.-4.9-01-2010 требования к гигиеническим нормативам, безопасности, маркировке и упаковке в соответствии со статьей 9 Закона РА "О безопасности пищевых продуктов", ТЗ ТС № 021/2011 и 022/2011</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58" w:type="dxa"/>
            <w:gridSpan w:val="3"/>
          </w:tcPr>
          <w:p w:rsidR="002F0E79" w:rsidRPr="00B138F3" w:rsidRDefault="002F0E79" w:rsidP="002F0E79">
            <w:pPr>
              <w:widowControl w:val="0"/>
              <w:jc w:val="center"/>
              <w:rPr>
                <w:rFonts w:ascii="GHEA Grapalat" w:hAnsi="GHEA Grapalat"/>
                <w:sz w:val="16"/>
                <w:szCs w:val="16"/>
              </w:rPr>
            </w:pPr>
          </w:p>
        </w:tc>
        <w:tc>
          <w:tcPr>
            <w:tcW w:w="835" w:type="dxa"/>
            <w:gridSpan w:val="5"/>
            <w:vAlign w:val="center"/>
          </w:tcPr>
          <w:p w:rsidR="002F0E79" w:rsidRPr="00001ACA" w:rsidRDefault="002F0E79" w:rsidP="002F0E79">
            <w:pPr>
              <w:jc w:val="center"/>
              <w:rPr>
                <w:rFonts w:asciiTheme="minorHAnsi" w:hAnsiTheme="minorHAnsi"/>
                <w:sz w:val="20"/>
              </w:rPr>
            </w:pPr>
            <w:r>
              <w:rPr>
                <w:rFonts w:ascii="Sylfaen" w:hAnsi="Sylfaen" w:cs="Calibri"/>
                <w:color w:val="000000"/>
                <w:lang w:val="hy-AM"/>
              </w:rPr>
              <w:t>305</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t>В случае предоставления финансовых средств после подписания контракта, начиная с даты вступления в силу 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15331153</w:t>
            </w:r>
          </w:p>
        </w:tc>
        <w:tc>
          <w:tcPr>
            <w:tcW w:w="1557" w:type="dxa"/>
          </w:tcPr>
          <w:p w:rsidR="002F0E79" w:rsidRPr="00807DEA" w:rsidRDefault="002F0E79" w:rsidP="002F0E79">
            <w:r w:rsidRPr="00807DEA">
              <w:t>Чечевица</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 xml:space="preserve">ГОСТ 7066-2019, пищевая чечевица, трех видов, однородная, чистая, сухая, </w:t>
            </w:r>
            <w:r w:rsidRPr="00EE4D52">
              <w:rPr>
                <w:rFonts w:ascii="GHEA Grapalat" w:hAnsi="GHEA Grapalat"/>
                <w:sz w:val="16"/>
                <w:szCs w:val="16"/>
              </w:rPr>
              <w:lastRenderedPageBreak/>
              <w:t>влажность не более 15 %. остаточный срок годности на момент поставки не менее 80%, Срок годности не менее 12 месяцев со дня изготовления.-4.9-01-2010 требования к гигиеническим нормативам, безопасности, маркировке и упаковке в соответствии со статьей 9 Закона РА "О безопасности пищевых продуктов", ТЗ ТС № 021/2011 и 022/2011:</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lastRenderedPageBreak/>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77" w:type="dxa"/>
            <w:gridSpan w:val="5"/>
          </w:tcPr>
          <w:p w:rsidR="002F0E79" w:rsidRPr="00B138F3" w:rsidRDefault="002F0E79" w:rsidP="002F0E79">
            <w:pPr>
              <w:widowControl w:val="0"/>
              <w:jc w:val="center"/>
              <w:rPr>
                <w:rFonts w:ascii="GHEA Grapalat" w:hAnsi="GHEA Grapalat"/>
                <w:sz w:val="16"/>
                <w:szCs w:val="16"/>
              </w:rPr>
            </w:pPr>
          </w:p>
        </w:tc>
        <w:tc>
          <w:tcPr>
            <w:tcW w:w="816" w:type="dxa"/>
            <w:gridSpan w:val="3"/>
            <w:vAlign w:val="center"/>
          </w:tcPr>
          <w:p w:rsidR="002F0E79" w:rsidRPr="00001ACA" w:rsidRDefault="002F0E79" w:rsidP="002F0E79">
            <w:pPr>
              <w:jc w:val="center"/>
              <w:rPr>
                <w:rFonts w:asciiTheme="minorHAnsi" w:hAnsiTheme="minorHAnsi"/>
                <w:sz w:val="20"/>
              </w:rPr>
            </w:pPr>
            <w:r>
              <w:rPr>
                <w:rFonts w:ascii="Sylfaen" w:hAnsi="Sylfaen" w:cs="Calibri"/>
                <w:color w:val="000000"/>
                <w:lang w:val="hy-AM"/>
              </w:rPr>
              <w:t>305</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lastRenderedPageBreak/>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lastRenderedPageBreak/>
              <w:t>В случае предоставлен</w:t>
            </w:r>
            <w:r w:rsidRPr="00BB0E01">
              <w:lastRenderedPageBreak/>
              <w:t>ия финансовых средств после подписания контракта, начиная с даты вступления в силу 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15541200</w:t>
            </w:r>
          </w:p>
        </w:tc>
        <w:tc>
          <w:tcPr>
            <w:tcW w:w="1557" w:type="dxa"/>
          </w:tcPr>
          <w:p w:rsidR="002F0E79" w:rsidRPr="00807DEA" w:rsidRDefault="002F0E79" w:rsidP="002F0E79">
            <w:r w:rsidRPr="00807DEA">
              <w:t>Сыр</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 xml:space="preserve">АСТ 377-2016, сыр. Чанах: белый рассольный сыр из коровьего молока жирностью 36-40%. Безопасность согласно N 2-III-4.9-01-2010 требования к </w:t>
            </w:r>
            <w:r w:rsidRPr="00EE4D52">
              <w:rPr>
                <w:rFonts w:ascii="GHEA Grapalat" w:hAnsi="GHEA Grapalat"/>
                <w:sz w:val="16"/>
                <w:szCs w:val="16"/>
              </w:rPr>
              <w:lastRenderedPageBreak/>
              <w:t>гигиеническим нормативам, безопасности, маркировке и упаковке в соответствии со статьей 9 Закона РА «О безопасности пищевых продуктов», в соответствии с техническими регламентами Комиссии Таможенного союза "О безопасности молока и молочных продуктов" (ТР ТС 033/2013:</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lastRenderedPageBreak/>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77" w:type="dxa"/>
            <w:gridSpan w:val="5"/>
          </w:tcPr>
          <w:p w:rsidR="002F0E79" w:rsidRPr="00B138F3" w:rsidRDefault="002F0E79" w:rsidP="002F0E79">
            <w:pPr>
              <w:widowControl w:val="0"/>
              <w:jc w:val="center"/>
              <w:rPr>
                <w:rFonts w:ascii="GHEA Grapalat" w:hAnsi="GHEA Grapalat"/>
                <w:sz w:val="16"/>
                <w:szCs w:val="16"/>
              </w:rPr>
            </w:pPr>
          </w:p>
        </w:tc>
        <w:tc>
          <w:tcPr>
            <w:tcW w:w="816" w:type="dxa"/>
            <w:gridSpan w:val="3"/>
            <w:vAlign w:val="center"/>
          </w:tcPr>
          <w:p w:rsidR="002F0E79" w:rsidRPr="0030153B" w:rsidRDefault="002F0E79" w:rsidP="002F0E79">
            <w:pPr>
              <w:jc w:val="center"/>
              <w:rPr>
                <w:rFonts w:asciiTheme="minorHAnsi" w:hAnsiTheme="minorHAnsi"/>
                <w:sz w:val="20"/>
                <w:lang w:val="hy-AM"/>
              </w:rPr>
            </w:pPr>
            <w:r>
              <w:rPr>
                <w:rFonts w:ascii="Sylfaen" w:hAnsi="Sylfaen" w:cs="Calibri"/>
                <w:color w:val="000000"/>
                <w:lang w:val="hy-AM"/>
              </w:rPr>
              <w:t>549</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w:t>
            </w:r>
            <w:r>
              <w:rPr>
                <w:rFonts w:ascii="Arial" w:hAnsi="Arial" w:cs="Arial"/>
                <w:sz w:val="16"/>
                <w:szCs w:val="16"/>
              </w:rPr>
              <w:lastRenderedPageBreak/>
              <w:t>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lastRenderedPageBreak/>
              <w:t xml:space="preserve">В случае предоставления финансовых средств </w:t>
            </w:r>
            <w:r w:rsidRPr="00BB0E01">
              <w:lastRenderedPageBreak/>
              <w:t>после подписания контракта, начиная с даты вступления в силу 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15551600</w:t>
            </w:r>
          </w:p>
        </w:tc>
        <w:tc>
          <w:tcPr>
            <w:tcW w:w="1557" w:type="dxa"/>
          </w:tcPr>
          <w:p w:rsidR="002F0E79" w:rsidRPr="00807DEA" w:rsidRDefault="002F0E79" w:rsidP="002F0E79">
            <w:r>
              <w:t>мацун</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 xml:space="preserve">HST 120-2005, йогурт из свежего коровьего молока, нежирный (максимум 2,5% жирности), кислотность 65-1000T.-4.9-01-2010 требования к гигиеническим нормативам, безопасности, маркировке и упаковке в соответствии со статьей 9 Закона </w:t>
            </w:r>
            <w:r w:rsidRPr="00EE4D52">
              <w:rPr>
                <w:rFonts w:ascii="GHEA Grapalat" w:hAnsi="GHEA Grapalat"/>
                <w:sz w:val="16"/>
                <w:szCs w:val="16"/>
              </w:rPr>
              <w:lastRenderedPageBreak/>
              <w:t>РА «О безопасности пищевых продуктов», в соответствии с техническими регламентами Комиссии Таможенного союза "О безопасности молока и молочных продуктов" (ТР ТС 033/2013:</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lastRenderedPageBreak/>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48" w:type="dxa"/>
            <w:gridSpan w:val="2"/>
          </w:tcPr>
          <w:p w:rsidR="002F0E79" w:rsidRPr="00B138F3" w:rsidRDefault="002F0E79" w:rsidP="002F0E79">
            <w:pPr>
              <w:widowControl w:val="0"/>
              <w:jc w:val="center"/>
              <w:rPr>
                <w:rFonts w:ascii="GHEA Grapalat" w:hAnsi="GHEA Grapalat"/>
                <w:sz w:val="16"/>
                <w:szCs w:val="16"/>
              </w:rPr>
            </w:pPr>
          </w:p>
        </w:tc>
        <w:tc>
          <w:tcPr>
            <w:tcW w:w="845" w:type="dxa"/>
            <w:gridSpan w:val="6"/>
            <w:vAlign w:val="center"/>
          </w:tcPr>
          <w:p w:rsidR="002F0E79" w:rsidRPr="00001ACA" w:rsidRDefault="002F0E79" w:rsidP="002F0E79">
            <w:pPr>
              <w:jc w:val="center"/>
              <w:rPr>
                <w:rFonts w:asciiTheme="minorHAnsi" w:hAnsiTheme="minorHAnsi"/>
                <w:sz w:val="20"/>
              </w:rPr>
            </w:pPr>
            <w:r>
              <w:rPr>
                <w:rFonts w:ascii="Sylfaen" w:hAnsi="Sylfaen" w:cs="Calibri"/>
                <w:color w:val="000000"/>
                <w:lang w:val="hy-AM"/>
              </w:rPr>
              <w:t>366</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t xml:space="preserve">В случае предоставления финансовых средств после подписания контракта, </w:t>
            </w:r>
            <w:r w:rsidRPr="00BB0E01">
              <w:lastRenderedPageBreak/>
              <w:t>начиная с даты вступления в силу Соглашения между сторонами до 22.05.2026</w:t>
            </w:r>
          </w:p>
        </w:tc>
      </w:tr>
      <w:tr w:rsidR="002F0E79" w:rsidRPr="00B138F3" w:rsidTr="00733099">
        <w:trPr>
          <w:jc w:val="center"/>
        </w:trPr>
        <w:tc>
          <w:tcPr>
            <w:tcW w:w="1240" w:type="dxa"/>
          </w:tcPr>
          <w:p w:rsidR="002F0E79" w:rsidRPr="000E2447" w:rsidRDefault="002F0E79" w:rsidP="002F0E79">
            <w:pPr>
              <w:pStyle w:val="aff"/>
              <w:widowControl w:val="0"/>
              <w:numPr>
                <w:ilvl w:val="0"/>
                <w:numId w:val="37"/>
              </w:numPr>
              <w:jc w:val="center"/>
              <w:rPr>
                <w:rFonts w:ascii="GHEA Grapalat" w:hAnsi="GHEA Grapalat"/>
                <w:sz w:val="16"/>
                <w:szCs w:val="16"/>
              </w:rPr>
            </w:pPr>
          </w:p>
        </w:tc>
        <w:tc>
          <w:tcPr>
            <w:tcW w:w="2711"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15333100</w:t>
            </w:r>
          </w:p>
        </w:tc>
        <w:tc>
          <w:tcPr>
            <w:tcW w:w="1557"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t>ТОМАТНАЯ ПАСТА</w:t>
            </w:r>
          </w:p>
        </w:tc>
        <w:tc>
          <w:tcPr>
            <w:tcW w:w="1924" w:type="dxa"/>
          </w:tcPr>
          <w:p w:rsidR="002F0E79" w:rsidRPr="00B138F3" w:rsidRDefault="002F0E79" w:rsidP="002F0E79">
            <w:pPr>
              <w:widowControl w:val="0"/>
              <w:jc w:val="center"/>
              <w:rPr>
                <w:rFonts w:ascii="GHEA Grapalat" w:hAnsi="GHEA Grapalat"/>
                <w:sz w:val="16"/>
                <w:szCs w:val="16"/>
              </w:rPr>
            </w:pPr>
          </w:p>
        </w:tc>
        <w:tc>
          <w:tcPr>
            <w:tcW w:w="1467" w:type="dxa"/>
          </w:tcPr>
          <w:p w:rsidR="002F0E79" w:rsidRPr="00B138F3" w:rsidRDefault="002F0E79" w:rsidP="002F0E79">
            <w:pPr>
              <w:widowControl w:val="0"/>
              <w:jc w:val="center"/>
              <w:rPr>
                <w:rFonts w:ascii="GHEA Grapalat" w:hAnsi="GHEA Grapalat"/>
                <w:sz w:val="16"/>
                <w:szCs w:val="16"/>
              </w:rPr>
            </w:pPr>
            <w:r w:rsidRPr="00EE4D52">
              <w:rPr>
                <w:rFonts w:ascii="GHEA Grapalat" w:hAnsi="GHEA Grapalat"/>
                <w:sz w:val="16"/>
                <w:szCs w:val="16"/>
              </w:rPr>
              <w:t xml:space="preserve">АСТ 420-2022, томатная паста из овощей, прошедших термическую обработку, из натурального сырья, высокого или первого сорта, в стеклянной или металлической таре.-4.9-01-2010 требования к гигиеническим нормативам, безопасности, маркировке и упаковке в соответствии со статьей 9 Закона Республики Армения о безопасности пищевых </w:t>
            </w:r>
            <w:r w:rsidRPr="00EE4D52">
              <w:rPr>
                <w:rFonts w:ascii="GHEA Grapalat" w:hAnsi="GHEA Grapalat"/>
                <w:sz w:val="16"/>
                <w:szCs w:val="16"/>
              </w:rPr>
              <w:lastRenderedPageBreak/>
              <w:t>продуктов</w:t>
            </w:r>
          </w:p>
        </w:tc>
        <w:tc>
          <w:tcPr>
            <w:tcW w:w="1085"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lastRenderedPageBreak/>
              <w:t>КГ</w:t>
            </w:r>
          </w:p>
        </w:tc>
        <w:tc>
          <w:tcPr>
            <w:tcW w:w="1559" w:type="dxa"/>
          </w:tcPr>
          <w:p w:rsidR="002F0E79" w:rsidRPr="00B138F3" w:rsidRDefault="002F0E79" w:rsidP="002F0E79">
            <w:pPr>
              <w:widowControl w:val="0"/>
              <w:jc w:val="center"/>
              <w:rPr>
                <w:rFonts w:ascii="GHEA Grapalat" w:hAnsi="GHEA Grapalat"/>
                <w:sz w:val="16"/>
                <w:szCs w:val="16"/>
              </w:rPr>
            </w:pPr>
          </w:p>
        </w:tc>
        <w:tc>
          <w:tcPr>
            <w:tcW w:w="1148" w:type="dxa"/>
            <w:gridSpan w:val="2"/>
          </w:tcPr>
          <w:p w:rsidR="002F0E79" w:rsidRPr="00B138F3" w:rsidRDefault="002F0E79" w:rsidP="002F0E79">
            <w:pPr>
              <w:widowControl w:val="0"/>
              <w:jc w:val="center"/>
              <w:rPr>
                <w:rFonts w:ascii="GHEA Grapalat" w:hAnsi="GHEA Grapalat"/>
                <w:sz w:val="16"/>
                <w:szCs w:val="16"/>
              </w:rPr>
            </w:pPr>
          </w:p>
        </w:tc>
        <w:tc>
          <w:tcPr>
            <w:tcW w:w="845" w:type="dxa"/>
            <w:gridSpan w:val="6"/>
            <w:vAlign w:val="center"/>
          </w:tcPr>
          <w:p w:rsidR="002F0E79" w:rsidRPr="00001ACA" w:rsidRDefault="002F0E79" w:rsidP="002F0E79">
            <w:pPr>
              <w:jc w:val="center"/>
              <w:rPr>
                <w:rFonts w:asciiTheme="minorHAnsi" w:hAnsiTheme="minorHAnsi"/>
                <w:sz w:val="20"/>
              </w:rPr>
            </w:pPr>
            <w:r>
              <w:rPr>
                <w:rFonts w:ascii="Sylfaen" w:hAnsi="Sylfaen" w:cs="Calibri"/>
                <w:color w:val="000000"/>
                <w:lang w:val="hy-AM"/>
              </w:rPr>
              <w:t>73.2</w:t>
            </w:r>
          </w:p>
        </w:tc>
        <w:tc>
          <w:tcPr>
            <w:tcW w:w="709" w:type="dxa"/>
          </w:tcPr>
          <w:p w:rsidR="002F0E79" w:rsidRPr="00B138F3" w:rsidRDefault="002F0E79" w:rsidP="002F0E79">
            <w:pPr>
              <w:widowControl w:val="0"/>
              <w:jc w:val="center"/>
              <w:rPr>
                <w:rFonts w:ascii="GHEA Grapalat" w:hAnsi="GHEA Grapalat"/>
                <w:sz w:val="16"/>
                <w:szCs w:val="16"/>
              </w:rPr>
            </w:pPr>
          </w:p>
        </w:tc>
        <w:tc>
          <w:tcPr>
            <w:tcW w:w="1158" w:type="dxa"/>
          </w:tcPr>
          <w:p w:rsidR="002F0E79" w:rsidRPr="00831C4B" w:rsidRDefault="002F0E79" w:rsidP="002F0E79">
            <w:pPr>
              <w:widowControl w:val="0"/>
              <w:jc w:val="center"/>
              <w:rPr>
                <w:rFonts w:ascii="Arial" w:hAnsi="Arial" w:cs="Arial"/>
                <w:sz w:val="16"/>
                <w:szCs w:val="16"/>
              </w:rPr>
            </w:pPr>
            <w:r>
              <w:rPr>
                <w:rFonts w:ascii="GHEA Grapalat" w:hAnsi="GHEA Grapalat"/>
                <w:sz w:val="16"/>
                <w:szCs w:val="16"/>
              </w:rPr>
              <w:t xml:space="preserve">По требованию поставщика  по понедельникам до </w:t>
            </w:r>
            <w:r w:rsidRPr="00831C4B">
              <w:rPr>
                <w:rFonts w:ascii="GHEA Grapalat" w:hAnsi="GHEA Grapalat"/>
                <w:sz w:val="16"/>
                <w:szCs w:val="16"/>
              </w:rPr>
              <w:t>0</w:t>
            </w:r>
            <w:r>
              <w:rPr>
                <w:rFonts w:ascii="GHEA Grapalat" w:hAnsi="GHEA Grapalat"/>
                <w:sz w:val="16"/>
                <w:szCs w:val="16"/>
              </w:rPr>
              <w:t>9</w:t>
            </w:r>
            <w:r>
              <w:rPr>
                <w:rFonts w:ascii="Arial" w:hAnsi="Arial" w:cs="Arial"/>
                <w:sz w:val="16"/>
                <w:szCs w:val="16"/>
                <w:lang w:val="hy-AM"/>
              </w:rPr>
              <w:t>։</w:t>
            </w:r>
            <w:r w:rsidRPr="00831C4B">
              <w:rPr>
                <w:rFonts w:ascii="Arial" w:hAnsi="Arial" w:cs="Arial"/>
                <w:sz w:val="16"/>
                <w:szCs w:val="16"/>
              </w:rPr>
              <w:t>00,</w:t>
            </w:r>
            <w:r>
              <w:rPr>
                <w:rFonts w:ascii="Arial" w:hAnsi="Arial" w:cs="Arial"/>
                <w:sz w:val="16"/>
                <w:szCs w:val="16"/>
              </w:rPr>
              <w:t xml:space="preserve"> со вторника по пятницу каждый предедущий рабочий день до 16</w:t>
            </w:r>
            <w:r>
              <w:rPr>
                <w:rFonts w:ascii="Arial" w:hAnsi="Arial" w:cs="Arial"/>
                <w:sz w:val="16"/>
                <w:szCs w:val="16"/>
                <w:lang w:val="hy-AM"/>
              </w:rPr>
              <w:t>։</w:t>
            </w:r>
            <w:r>
              <w:rPr>
                <w:rFonts w:ascii="Arial" w:hAnsi="Arial" w:cs="Arial"/>
                <w:sz w:val="16"/>
                <w:szCs w:val="16"/>
              </w:rPr>
              <w:t>00</w:t>
            </w:r>
          </w:p>
        </w:tc>
        <w:tc>
          <w:tcPr>
            <w:tcW w:w="947" w:type="dxa"/>
          </w:tcPr>
          <w:p w:rsidR="002F0E79" w:rsidRDefault="002F0E79" w:rsidP="002F0E79">
            <w:r w:rsidRPr="00BB0E01">
              <w:t xml:space="preserve">В случае предоставления финансовых средств после подписания контракта, начиная с даты вступления в </w:t>
            </w:r>
            <w:r w:rsidRPr="00BB0E01">
              <w:lastRenderedPageBreak/>
              <w:t>силу Соглашения между сторонами до 22.05.2026</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7"/>
        <w:gridCol w:w="2072"/>
        <w:gridCol w:w="1689"/>
        <w:gridCol w:w="971"/>
        <w:gridCol w:w="978"/>
        <w:gridCol w:w="697"/>
        <w:gridCol w:w="838"/>
        <w:gridCol w:w="536"/>
        <w:gridCol w:w="599"/>
        <w:gridCol w:w="698"/>
        <w:gridCol w:w="827"/>
        <w:gridCol w:w="857"/>
        <w:gridCol w:w="844"/>
        <w:gridCol w:w="971"/>
        <w:gridCol w:w="846"/>
        <w:gridCol w:w="795"/>
      </w:tblGrid>
      <w:tr w:rsidR="00B138F3" w:rsidRPr="00B138F3" w:rsidTr="002F0E79">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F0E79">
        <w:trPr>
          <w:trHeight w:val="747"/>
          <w:jc w:val="center"/>
        </w:trPr>
        <w:tc>
          <w:tcPr>
            <w:tcW w:w="168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7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8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57"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0г., по месяцам, в том числе</w:t>
            </w:r>
            <w:r w:rsidR="00E67FD5" w:rsidRPr="00B138F3">
              <w:rPr>
                <w:rStyle w:val="af6"/>
                <w:rFonts w:ascii="GHEA Grapalat" w:hAnsi="GHEA Grapalat"/>
                <w:sz w:val="16"/>
                <w:szCs w:val="16"/>
              </w:rPr>
              <w:footnoteReference w:customMarkFollows="1" w:id="37"/>
              <w:t>**</w:t>
            </w:r>
          </w:p>
        </w:tc>
      </w:tr>
      <w:tr w:rsidR="002F0E79" w:rsidRPr="00B138F3" w:rsidTr="002F0E79">
        <w:trPr>
          <w:trHeight w:val="59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15872400</w:t>
            </w:r>
          </w:p>
        </w:tc>
        <w:tc>
          <w:tcPr>
            <w:tcW w:w="1689" w:type="dxa"/>
          </w:tcPr>
          <w:p w:rsidR="002F0E79" w:rsidRPr="00807DEA" w:rsidRDefault="002F0E79" w:rsidP="002F0E79">
            <w:r w:rsidRPr="00807DEA">
              <w:t>Соль</w:t>
            </w:r>
          </w:p>
        </w:tc>
        <w:tc>
          <w:tcPr>
            <w:tcW w:w="971" w:type="dxa"/>
            <w:vAlign w:val="center"/>
          </w:tcPr>
          <w:p w:rsidR="002F0E79" w:rsidRPr="00B138F3" w:rsidRDefault="002F0E79" w:rsidP="002F0E79">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8" w:type="dxa"/>
            <w:vAlign w:val="center"/>
          </w:tcPr>
          <w:p w:rsidR="002F0E79" w:rsidRPr="00B138F3" w:rsidRDefault="002F0E79" w:rsidP="002F0E79">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7" w:type="dxa"/>
            <w:vAlign w:val="center"/>
          </w:tcPr>
          <w:p w:rsidR="002F0E79" w:rsidRPr="00B138F3" w:rsidRDefault="002F0E79" w:rsidP="002F0E7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8" w:type="dxa"/>
            <w:vAlign w:val="center"/>
          </w:tcPr>
          <w:p w:rsidR="002F0E79" w:rsidRPr="00B138F3" w:rsidRDefault="002F0E79" w:rsidP="002F0E7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6" w:type="dxa"/>
            <w:vAlign w:val="center"/>
          </w:tcPr>
          <w:p w:rsidR="002F0E79" w:rsidRPr="00B138F3" w:rsidRDefault="002F0E79" w:rsidP="002F0E7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599" w:type="dxa"/>
            <w:vAlign w:val="center"/>
          </w:tcPr>
          <w:p w:rsidR="002F0E79" w:rsidRPr="00B138F3" w:rsidRDefault="002F0E79" w:rsidP="002F0E7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8" w:type="dxa"/>
            <w:vAlign w:val="center"/>
          </w:tcPr>
          <w:p w:rsidR="002F0E79" w:rsidRPr="00B138F3" w:rsidRDefault="002F0E79" w:rsidP="002F0E7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7" w:type="dxa"/>
            <w:vAlign w:val="center"/>
          </w:tcPr>
          <w:p w:rsidR="002F0E79" w:rsidRPr="00B138F3" w:rsidRDefault="002F0E79" w:rsidP="002F0E7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57" w:type="dxa"/>
            <w:vAlign w:val="center"/>
          </w:tcPr>
          <w:p w:rsidR="002F0E79" w:rsidRPr="00B138F3" w:rsidRDefault="002F0E79" w:rsidP="002F0E7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4" w:type="dxa"/>
            <w:vAlign w:val="center"/>
          </w:tcPr>
          <w:p w:rsidR="002F0E79" w:rsidRPr="00B138F3" w:rsidRDefault="002F0E79" w:rsidP="002F0E7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71" w:type="dxa"/>
            <w:vAlign w:val="center"/>
          </w:tcPr>
          <w:p w:rsidR="002F0E79" w:rsidRPr="00B138F3" w:rsidRDefault="002F0E79" w:rsidP="002F0E7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6" w:type="dxa"/>
            <w:vAlign w:val="center"/>
          </w:tcPr>
          <w:p w:rsidR="002F0E79" w:rsidRPr="00B138F3" w:rsidRDefault="002F0E79" w:rsidP="002F0E7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5" w:type="dxa"/>
            <w:vAlign w:val="center"/>
          </w:tcPr>
          <w:p w:rsidR="002F0E79" w:rsidRPr="00B138F3" w:rsidRDefault="002F0E79" w:rsidP="002F0E79">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15421100</w:t>
            </w:r>
          </w:p>
        </w:tc>
        <w:tc>
          <w:tcPr>
            <w:tcW w:w="1689" w:type="dxa"/>
          </w:tcPr>
          <w:p w:rsidR="002F0E79" w:rsidRPr="00807DEA" w:rsidRDefault="002F0E79" w:rsidP="002F0E79">
            <w:r w:rsidRPr="00807DEA">
              <w:t>Подсолнечное масло</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bookmarkStart w:id="15" w:name="_GoBack" w:colFirst="3" w:colLast="15"/>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15614200</w:t>
            </w:r>
          </w:p>
        </w:tc>
        <w:tc>
          <w:tcPr>
            <w:tcW w:w="1689" w:type="dxa"/>
          </w:tcPr>
          <w:p w:rsidR="002F0E79" w:rsidRPr="00807DEA" w:rsidRDefault="002F0E79" w:rsidP="002F0E79">
            <w:r w:rsidRPr="00807DEA">
              <w:t>Рис</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03221110</w:t>
            </w:r>
          </w:p>
        </w:tc>
        <w:tc>
          <w:tcPr>
            <w:tcW w:w="1689" w:type="dxa"/>
          </w:tcPr>
          <w:p w:rsidR="002F0E79" w:rsidRPr="00807DEA" w:rsidRDefault="002F0E79" w:rsidP="002F0E79">
            <w:r w:rsidRPr="00807DEA">
              <w:t>морковь</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30153B">
              <w:rPr>
                <w:rFonts w:asciiTheme="minorHAnsi" w:hAnsiTheme="minorHAnsi" w:cs="Arial"/>
                <w:sz w:val="16"/>
                <w:szCs w:val="16"/>
                <w:lang w:val="hy-AM"/>
              </w:rPr>
              <w:t>15331151</w:t>
            </w:r>
          </w:p>
        </w:tc>
        <w:tc>
          <w:tcPr>
            <w:tcW w:w="1689" w:type="dxa"/>
          </w:tcPr>
          <w:p w:rsidR="002F0E79" w:rsidRPr="00807DEA" w:rsidRDefault="002F0E79" w:rsidP="002F0E79">
            <w:r w:rsidRPr="00807DEA">
              <w:t>фасоль</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03222128</w:t>
            </w:r>
          </w:p>
        </w:tc>
        <w:tc>
          <w:tcPr>
            <w:tcW w:w="1689" w:type="dxa"/>
          </w:tcPr>
          <w:p w:rsidR="002F0E79" w:rsidRPr="00807DEA" w:rsidRDefault="002F0E79" w:rsidP="002F0E79">
            <w:r w:rsidRPr="00807DEA">
              <w:t>Яблоко</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03221410</w:t>
            </w:r>
          </w:p>
        </w:tc>
        <w:tc>
          <w:tcPr>
            <w:tcW w:w="1689" w:type="dxa"/>
          </w:tcPr>
          <w:p w:rsidR="002F0E79" w:rsidRPr="00807DEA" w:rsidRDefault="002F0E79" w:rsidP="002F0E79">
            <w:r w:rsidRPr="00807DEA">
              <w:t>Капуста</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03221100</w:t>
            </w:r>
          </w:p>
        </w:tc>
        <w:tc>
          <w:tcPr>
            <w:tcW w:w="1689" w:type="dxa"/>
          </w:tcPr>
          <w:p w:rsidR="002F0E79" w:rsidRPr="00807DEA" w:rsidRDefault="002F0E79" w:rsidP="002F0E79">
            <w:r w:rsidRPr="00807DEA">
              <w:t>Свекла</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15311100</w:t>
            </w:r>
          </w:p>
        </w:tc>
        <w:tc>
          <w:tcPr>
            <w:tcW w:w="1689" w:type="dxa"/>
          </w:tcPr>
          <w:p w:rsidR="002F0E79" w:rsidRPr="00807DEA" w:rsidRDefault="002F0E79" w:rsidP="002F0E79">
            <w:r w:rsidRPr="00807DEA">
              <w:t>Картофель</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15112150</w:t>
            </w:r>
          </w:p>
        </w:tc>
        <w:tc>
          <w:tcPr>
            <w:tcW w:w="1689" w:type="dxa"/>
          </w:tcPr>
          <w:p w:rsidR="002F0E79" w:rsidRPr="00807DEA" w:rsidRDefault="002F0E79" w:rsidP="002F0E79">
            <w:r w:rsidRPr="00807DEA">
              <w:t>Куриная грудка</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15616000</w:t>
            </w:r>
          </w:p>
        </w:tc>
        <w:tc>
          <w:tcPr>
            <w:tcW w:w="1689" w:type="dxa"/>
          </w:tcPr>
          <w:p w:rsidR="002F0E79" w:rsidRPr="00807DEA" w:rsidRDefault="002F0E79" w:rsidP="002F0E79">
            <w:r w:rsidRPr="00807DEA">
              <w:t>Гречка</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03142510</w:t>
            </w:r>
          </w:p>
        </w:tc>
        <w:tc>
          <w:tcPr>
            <w:tcW w:w="1689" w:type="dxa"/>
          </w:tcPr>
          <w:p w:rsidR="002F0E79" w:rsidRPr="00807DEA" w:rsidRDefault="002F0E79" w:rsidP="002F0E79">
            <w:r w:rsidRPr="00807DEA">
              <w:t>Яйцо</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15851100</w:t>
            </w:r>
          </w:p>
        </w:tc>
        <w:tc>
          <w:tcPr>
            <w:tcW w:w="1689" w:type="dxa"/>
          </w:tcPr>
          <w:p w:rsidR="002F0E79" w:rsidRPr="00807DEA" w:rsidRDefault="002F0E79" w:rsidP="002F0E79">
            <w:r w:rsidRPr="00807DEA">
              <w:t>Макароны</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15331154</w:t>
            </w:r>
          </w:p>
        </w:tc>
        <w:tc>
          <w:tcPr>
            <w:tcW w:w="1689" w:type="dxa"/>
          </w:tcPr>
          <w:p w:rsidR="002F0E79" w:rsidRPr="00807DEA" w:rsidRDefault="002F0E79" w:rsidP="002F0E79">
            <w:r w:rsidRPr="00807DEA">
              <w:t>Горох</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15331153</w:t>
            </w:r>
          </w:p>
        </w:tc>
        <w:tc>
          <w:tcPr>
            <w:tcW w:w="1689" w:type="dxa"/>
          </w:tcPr>
          <w:p w:rsidR="002F0E79" w:rsidRPr="00807DEA" w:rsidRDefault="002F0E79" w:rsidP="002F0E79">
            <w:r w:rsidRPr="00807DEA">
              <w:t>Чечевица</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15541200</w:t>
            </w:r>
          </w:p>
        </w:tc>
        <w:tc>
          <w:tcPr>
            <w:tcW w:w="1689" w:type="dxa"/>
          </w:tcPr>
          <w:p w:rsidR="002F0E79" w:rsidRPr="00807DEA" w:rsidRDefault="002F0E79" w:rsidP="002F0E79">
            <w:r w:rsidRPr="00807DEA">
              <w:t>Сыр</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001ACA" w:rsidRDefault="002F0E79" w:rsidP="002F0E79">
            <w:pPr>
              <w:jc w:val="center"/>
              <w:rPr>
                <w:rFonts w:asciiTheme="minorHAnsi" w:hAnsiTheme="minorHAnsi"/>
                <w:sz w:val="20"/>
                <w:lang w:val="es-ES"/>
              </w:rPr>
            </w:pPr>
            <w:r w:rsidRPr="002A7D17">
              <w:rPr>
                <w:rFonts w:asciiTheme="minorHAnsi" w:hAnsiTheme="minorHAnsi" w:cs="Arial"/>
                <w:sz w:val="16"/>
                <w:szCs w:val="16"/>
                <w:lang w:val="hy-AM"/>
              </w:rPr>
              <w:t>15551600</w:t>
            </w:r>
          </w:p>
        </w:tc>
        <w:tc>
          <w:tcPr>
            <w:tcW w:w="1689" w:type="dxa"/>
          </w:tcPr>
          <w:p w:rsidR="002F0E79" w:rsidRPr="00807DEA" w:rsidRDefault="002F0E79" w:rsidP="002F0E79">
            <w:r>
              <w:t>мацун</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tr w:rsidR="002F0E79" w:rsidRPr="00B138F3" w:rsidTr="002F0E79">
        <w:trPr>
          <w:trHeight w:val="404"/>
          <w:jc w:val="center"/>
        </w:trPr>
        <w:tc>
          <w:tcPr>
            <w:tcW w:w="1687" w:type="dxa"/>
          </w:tcPr>
          <w:p w:rsidR="002F0E79" w:rsidRPr="002F0E79" w:rsidRDefault="002F0E79" w:rsidP="002F0E79">
            <w:pPr>
              <w:pStyle w:val="aff"/>
              <w:widowControl w:val="0"/>
              <w:numPr>
                <w:ilvl w:val="0"/>
                <w:numId w:val="38"/>
              </w:numPr>
              <w:jc w:val="center"/>
              <w:rPr>
                <w:rFonts w:ascii="GHEA Grapalat" w:hAnsi="GHEA Grapalat"/>
                <w:sz w:val="16"/>
                <w:szCs w:val="16"/>
              </w:rPr>
            </w:pPr>
          </w:p>
        </w:tc>
        <w:tc>
          <w:tcPr>
            <w:tcW w:w="2072" w:type="dxa"/>
            <w:vAlign w:val="center"/>
          </w:tcPr>
          <w:p w:rsidR="002F0E79" w:rsidRPr="002A7D17" w:rsidRDefault="002F0E79" w:rsidP="002F0E79">
            <w:pPr>
              <w:jc w:val="center"/>
              <w:rPr>
                <w:rFonts w:asciiTheme="minorHAnsi" w:hAnsiTheme="minorHAnsi" w:cs="Arial"/>
                <w:sz w:val="16"/>
                <w:szCs w:val="16"/>
                <w:lang w:val="hy-AM"/>
              </w:rPr>
            </w:pPr>
            <w:r w:rsidRPr="002A7D17">
              <w:rPr>
                <w:rFonts w:asciiTheme="minorHAnsi" w:hAnsiTheme="minorHAnsi" w:cs="Arial"/>
                <w:sz w:val="16"/>
                <w:szCs w:val="16"/>
                <w:lang w:val="hy-AM"/>
              </w:rPr>
              <w:t>15333100</w:t>
            </w:r>
          </w:p>
        </w:tc>
        <w:tc>
          <w:tcPr>
            <w:tcW w:w="1689" w:type="dxa"/>
          </w:tcPr>
          <w:p w:rsidR="002F0E79" w:rsidRPr="00B138F3" w:rsidRDefault="002F0E79" w:rsidP="002F0E79">
            <w:pPr>
              <w:widowControl w:val="0"/>
              <w:jc w:val="center"/>
              <w:rPr>
                <w:rFonts w:ascii="GHEA Grapalat" w:hAnsi="GHEA Grapalat"/>
                <w:sz w:val="16"/>
                <w:szCs w:val="16"/>
              </w:rPr>
            </w:pPr>
            <w:r>
              <w:rPr>
                <w:rFonts w:ascii="GHEA Grapalat" w:hAnsi="GHEA Grapalat"/>
                <w:sz w:val="16"/>
                <w:szCs w:val="16"/>
              </w:rPr>
              <w:t>ТОМАТНАЯ ПАСТА</w:t>
            </w:r>
          </w:p>
        </w:tc>
        <w:tc>
          <w:tcPr>
            <w:tcW w:w="971"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978" w:type="dxa"/>
            <w:vAlign w:val="center"/>
          </w:tcPr>
          <w:p w:rsidR="002F0E79" w:rsidRPr="00B138F3" w:rsidRDefault="002F0E79" w:rsidP="002F0E79">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3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3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599"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698"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2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971"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2F0E79" w:rsidRPr="00B138F3" w:rsidRDefault="002F0E79" w:rsidP="002F0E79">
            <w:pPr>
              <w:widowControl w:val="0"/>
              <w:jc w:val="center"/>
              <w:rPr>
                <w:rFonts w:ascii="GHEA Grapalat" w:hAnsi="GHEA Grapalat" w:cs="Arial"/>
                <w:sz w:val="16"/>
                <w:szCs w:val="16"/>
              </w:rPr>
            </w:pPr>
            <w:r w:rsidRPr="00B138F3">
              <w:rPr>
                <w:rFonts w:ascii="GHEA Grapalat" w:hAnsi="GHEA Grapalat"/>
                <w:sz w:val="16"/>
                <w:szCs w:val="16"/>
              </w:rPr>
              <w:t>... %</w:t>
            </w:r>
          </w:p>
        </w:tc>
        <w:tc>
          <w:tcPr>
            <w:tcW w:w="795" w:type="dxa"/>
            <w:vAlign w:val="center"/>
          </w:tcPr>
          <w:p w:rsidR="002F0E79" w:rsidRPr="00B138F3" w:rsidRDefault="002F0E79" w:rsidP="002F0E79">
            <w:pPr>
              <w:widowControl w:val="0"/>
              <w:jc w:val="center"/>
              <w:rPr>
                <w:rFonts w:ascii="GHEA Grapalat" w:hAnsi="GHEA Grapalat"/>
                <w:b/>
                <w:sz w:val="16"/>
                <w:szCs w:val="16"/>
              </w:rPr>
            </w:pPr>
            <w:r w:rsidRPr="00B138F3">
              <w:rPr>
                <w:rFonts w:ascii="GHEA Grapalat" w:hAnsi="GHEA Grapalat"/>
                <w:sz w:val="16"/>
                <w:szCs w:val="16"/>
              </w:rPr>
              <w:t>... %</w:t>
            </w:r>
          </w:p>
        </w:tc>
      </w:tr>
      <w:bookmarkEnd w:id="15"/>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ab/>
      </w:r>
      <w:r w:rsidRPr="00BA20A0">
        <w:rPr>
          <w:rFonts w:ascii="GHEA Grapalat" w:hAnsi="GHEA Grapalat"/>
          <w:u w:val="single"/>
          <w:lang w:val="es-ES"/>
        </w:rPr>
        <w:tab/>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p>
    <w:p w:rsidR="00AA0F9A" w:rsidRPr="00BA20A0" w:rsidRDefault="00AA0F9A" w:rsidP="00AA0F9A">
      <w:pPr>
        <w:rPr>
          <w:rFonts w:ascii="GHEA Grapalat" w:hAnsi="GHEA Grapalat" w:cs="Arial"/>
          <w:vertAlign w:val="superscript"/>
          <w:lang w:val="es-ES"/>
        </w:rPr>
      </w:pP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AA0F9A">
      <w:pPr>
        <w:pStyle w:val="aff"/>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rPr>
        <w:t xml:space="preserve">      названиепокупателяназваниепродавца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между мной 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названиепродавца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sz w:val="20"/>
          <w:szCs w:val="20"/>
        </w:rPr>
        <w:t>заключен</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aff"/>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p>
    <w:p w:rsidR="00AA0F9A" w:rsidRPr="00BA20A0" w:rsidRDefault="00AA0F9A" w:rsidP="00AA0F9A">
      <w:pPr>
        <w:jc w:val="right"/>
        <w:rPr>
          <w:rFonts w:ascii="GHEA Grapalat" w:hAnsi="GHEA Grapalat"/>
          <w:sz w:val="20"/>
          <w:lang w:val="hy-AM"/>
        </w:rPr>
      </w:pP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r>
    </w:p>
    <w:p w:rsidR="00AA0F9A" w:rsidRPr="00C60645" w:rsidRDefault="00AA0F9A" w:rsidP="00AA0F9A">
      <w:pPr>
        <w:jc w:val="center"/>
        <w:rPr>
          <w:ins w:id="16"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420" w:rsidRDefault="00060420">
      <w:r>
        <w:separator/>
      </w:r>
    </w:p>
  </w:endnote>
  <w:endnote w:type="continuationSeparator" w:id="1">
    <w:p w:rsidR="00060420" w:rsidRDefault="000604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MS Mincho"/>
    <w:panose1 w:val="020B0609070205080204"/>
    <w:charset w:val="80"/>
    <w:family w:val="modern"/>
    <w:notTrueType/>
    <w:pitch w:val="fixed"/>
    <w:sig w:usb0="00000000"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sdtPr>
    <w:sdtEndPr>
      <w:rPr>
        <w:rFonts w:ascii="GHEA Grapalat" w:hAnsi="GHEA Grapalat"/>
        <w:sz w:val="24"/>
        <w:szCs w:val="24"/>
      </w:rPr>
    </w:sdtEndPr>
    <w:sdtContent>
      <w:p w:rsidR="0099204A" w:rsidRPr="00C861E9" w:rsidRDefault="00AB18BF">
        <w:pPr>
          <w:pStyle w:val="a5"/>
          <w:jc w:val="center"/>
          <w:rPr>
            <w:rFonts w:ascii="GHEA Grapalat" w:hAnsi="GHEA Grapalat"/>
            <w:sz w:val="24"/>
            <w:szCs w:val="24"/>
          </w:rPr>
        </w:pPr>
        <w:r w:rsidRPr="00C861E9">
          <w:rPr>
            <w:rFonts w:ascii="GHEA Grapalat" w:hAnsi="GHEA Grapalat"/>
            <w:sz w:val="24"/>
            <w:szCs w:val="24"/>
          </w:rPr>
          <w:fldChar w:fldCharType="begin"/>
        </w:r>
        <w:r w:rsidR="0099204A"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D04E1">
          <w:rPr>
            <w:rFonts w:ascii="GHEA Grapalat" w:hAnsi="GHEA Grapalat"/>
            <w:noProof/>
            <w:sz w:val="24"/>
            <w:szCs w:val="24"/>
          </w:rPr>
          <w:t>9</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420" w:rsidRDefault="00060420">
      <w:r>
        <w:separator/>
      </w:r>
    </w:p>
  </w:footnote>
  <w:footnote w:type="continuationSeparator" w:id="1">
    <w:p w:rsidR="00060420" w:rsidRDefault="00060420">
      <w:r>
        <w:continuationSeparator/>
      </w:r>
    </w:p>
  </w:footnote>
  <w:footnote w:id="2">
    <w:p w:rsidR="0099204A" w:rsidRPr="008842CE" w:rsidRDefault="0099204A" w:rsidP="008842CE">
      <w:pPr>
        <w:pStyle w:val="af2"/>
        <w:widowControl w:val="0"/>
        <w:jc w:val="both"/>
        <w:rPr>
          <w:rFonts w:ascii="GHEA Grapalat" w:hAnsi="GHEA Grapalat"/>
          <w:i/>
          <w:lang w:val="af-ZA"/>
        </w:rPr>
      </w:pPr>
      <w:r w:rsidRPr="008842CE">
        <w:rPr>
          <w:rStyle w:val="af6"/>
          <w:rFonts w:ascii="GHEA Grapalat" w:hAnsi="GHEA Grapalat"/>
        </w:rPr>
        <w:footnoteRef/>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99204A" w:rsidRPr="00CD6B60" w:rsidRDefault="0099204A"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99204A" w:rsidRPr="00CD6B60" w:rsidRDefault="0099204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9204A" w:rsidRPr="00CD6B60" w:rsidRDefault="0099204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9204A" w:rsidRPr="00CD6B60" w:rsidRDefault="0099204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99204A" w:rsidRPr="00CA2B01" w:rsidRDefault="0099204A" w:rsidP="00182C2E">
      <w:pPr>
        <w:widowControl w:val="0"/>
        <w:jc w:val="both"/>
        <w:rPr>
          <w:rFonts w:ascii="GHEA Grapalat" w:hAnsi="GHEA Grapalat"/>
          <w:i/>
          <w:sz w:val="20"/>
          <w:szCs w:val="20"/>
        </w:rPr>
      </w:pPr>
      <w:r>
        <w:rPr>
          <w:rStyle w:val="af6"/>
          <w:rFonts w:ascii="Times Armenian" w:hAnsi="Times Armenian"/>
          <w:sz w:val="20"/>
          <w:szCs w:val="20"/>
        </w:rPr>
        <w:t>6</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99204A" w:rsidRPr="00CA2B01" w:rsidRDefault="0099204A" w:rsidP="00182C2E">
      <w:pPr>
        <w:widowControl w:val="0"/>
        <w:jc w:val="both"/>
        <w:rPr>
          <w:rFonts w:ascii="GHEA Grapalat" w:hAnsi="GHEA Grapalat"/>
          <w:i/>
          <w:sz w:val="20"/>
          <w:szCs w:val="20"/>
        </w:rPr>
      </w:pP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99204A" w:rsidRPr="00CA2B01" w:rsidRDefault="0099204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99204A" w:rsidRPr="005D5092" w:rsidRDefault="0099204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99204A" w:rsidRPr="0034222E" w:rsidDel="00932115" w:rsidRDefault="0099204A" w:rsidP="00AF1F59">
      <w:pPr>
        <w:pStyle w:val="af2"/>
        <w:jc w:val="both"/>
        <w:rPr>
          <w:del w:id="0" w:author="Inesa Kocharyan" w:date="2019-10-29T12:18:00Z"/>
        </w:rPr>
      </w:pPr>
      <w:r w:rsidRPr="0034222E">
        <w:rPr>
          <w:rStyle w:val="af6"/>
        </w:rPr>
        <w:t>7</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34222E">
        <w:rPr>
          <w:rFonts w:ascii="GHEA Grapalat" w:hAnsi="GHEA Grapalat"/>
          <w:i/>
        </w:rPr>
        <w:t>".</w:t>
      </w:r>
    </w:p>
  </w:footnote>
  <w:footnote w:id="6">
    <w:p w:rsidR="0099204A" w:rsidRPr="00D3436F" w:rsidRDefault="0099204A" w:rsidP="00AF1F59">
      <w:pPr>
        <w:pStyle w:val="af2"/>
        <w:jc w:val="both"/>
        <w:rPr>
          <w:rFonts w:ascii="GHEA Grapalat" w:hAnsi="GHEA Grapalat"/>
          <w:i/>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9204A" w:rsidRPr="000811C1" w:rsidRDefault="0099204A">
      <w:pPr>
        <w:pStyle w:val="af2"/>
        <w:rPr>
          <w:rFonts w:asciiTheme="minorHAnsi" w:hAnsiTheme="minorHAnsi"/>
        </w:rPr>
      </w:pPr>
    </w:p>
  </w:footnote>
  <w:footnote w:id="7">
    <w:p w:rsidR="0099204A" w:rsidRPr="00FE2AA4" w:rsidRDefault="0099204A">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8">
    <w:p w:rsidR="0099204A" w:rsidRPr="008842CE" w:rsidRDefault="0099204A"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9204A" w:rsidRPr="000811C1" w:rsidRDefault="0099204A">
      <w:pPr>
        <w:pStyle w:val="af2"/>
        <w:rPr>
          <w:lang w:val="af-ZA"/>
        </w:rPr>
      </w:pPr>
    </w:p>
  </w:footnote>
  <w:footnote w:id="9">
    <w:p w:rsidR="0099204A" w:rsidRDefault="0099204A" w:rsidP="00636142">
      <w:pPr>
        <w:pStyle w:val="af2"/>
        <w:jc w:val="both"/>
        <w:rPr>
          <w:rFonts w:ascii="GHEA Grapalat" w:hAnsi="GHEA Grapalat"/>
          <w:i/>
          <w:lang w:val="hy-AM"/>
        </w:rPr>
      </w:pPr>
    </w:p>
    <w:p w:rsidR="0099204A" w:rsidRPr="002227A9" w:rsidRDefault="0099204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99204A" w:rsidRPr="00636142" w:rsidRDefault="0099204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99204A" w:rsidRPr="0092041F" w:rsidRDefault="0099204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 xml:space="preserve">уменьшается в пропорции, исчисленной в отношении суммы этого этапа.Обеспечение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99204A" w:rsidRPr="0092041F" w:rsidRDefault="0099204A" w:rsidP="00C67FAB">
      <w:pPr>
        <w:pStyle w:val="af2"/>
        <w:jc w:val="both"/>
        <w:rPr>
          <w:rFonts w:ascii="GHEA Grapalat" w:hAnsi="GHEA Grapalat"/>
          <w:i/>
        </w:rPr>
      </w:pPr>
    </w:p>
  </w:footnote>
  <w:footnote w:id="10">
    <w:p w:rsidR="0099204A" w:rsidRPr="004A4643" w:rsidRDefault="0099204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99204A" w:rsidRPr="008E4439" w:rsidRDefault="0099204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rPr>
          <w:rFonts w:ascii="GHEA Grapalat" w:hAnsi="GHEA Grapalat"/>
        </w:rPr>
        <w:t>Настоящий пункт редактируется согласно соответствующему заказчику</w:t>
      </w:r>
    </w:p>
    <w:p w:rsidR="0099204A" w:rsidRPr="000811C1" w:rsidRDefault="0099204A" w:rsidP="0027573B">
      <w:pPr>
        <w:pStyle w:val="af2"/>
        <w:rPr>
          <w:rFonts w:ascii="Sylfaen" w:hAnsi="Sylfaen"/>
          <w:sz w:val="18"/>
          <w:szCs w:val="18"/>
        </w:rPr>
      </w:pPr>
    </w:p>
  </w:footnote>
  <w:footnote w:id="12">
    <w:p w:rsidR="0099204A" w:rsidRPr="00A31673" w:rsidRDefault="0099204A">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3">
    <w:p w:rsidR="0099204A" w:rsidRPr="00DE7706" w:rsidRDefault="0099204A">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99204A" w:rsidRPr="008416BA" w:rsidRDefault="0099204A"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99204A" w:rsidRDefault="0099204A" w:rsidP="006B3E56">
      <w:pPr>
        <w:jc w:val="both"/>
      </w:pPr>
    </w:p>
    <w:p w:rsidR="0099204A" w:rsidRPr="008B70EB" w:rsidRDefault="0099204A" w:rsidP="00637230">
      <w:pPr>
        <w:jc w:val="both"/>
        <w:rPr>
          <w:rFonts w:ascii="GHEA Grapalat" w:hAnsi="GHEA Grapalat"/>
          <w:i/>
          <w:sz w:val="20"/>
          <w:szCs w:val="20"/>
        </w:rPr>
      </w:pPr>
      <w:r w:rsidRPr="008B70EB">
        <w:rPr>
          <w:rFonts w:ascii="GHEA Grapalat" w:hAnsi="GHEA Grapalat"/>
          <w:i/>
          <w:sz w:val="20"/>
          <w:szCs w:val="20"/>
        </w:rPr>
        <w:t>** -участник</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99204A" w:rsidRPr="008B70EB" w:rsidRDefault="0099204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99204A" w:rsidRPr="008B70EB" w:rsidRDefault="0099204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99204A" w:rsidRDefault="0099204A" w:rsidP="00637230">
      <w:pPr>
        <w:jc w:val="both"/>
        <w:rPr>
          <w:rFonts w:asciiTheme="minorHAnsi" w:hAnsiTheme="minorHAnsi"/>
          <w:lang w:val="af-ZA"/>
        </w:rPr>
      </w:pPr>
    </w:p>
  </w:footnote>
  <w:footnote w:id="15">
    <w:p w:rsidR="0099204A" w:rsidRPr="00A25D1B" w:rsidRDefault="0099204A" w:rsidP="00D043C1">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16">
    <w:p w:rsidR="0099204A" w:rsidRPr="00DC619D" w:rsidRDefault="0099204A" w:rsidP="00D3436F">
      <w:pPr>
        <w:widowControl w:val="0"/>
        <w:spacing w:after="160" w:line="360" w:lineRule="auto"/>
        <w:jc w:val="both"/>
      </w:pPr>
      <w:r>
        <w:rPr>
          <w:rStyle w:val="af6"/>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rsidR="0099204A" w:rsidRPr="00D3436F" w:rsidRDefault="0099204A"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99204A" w:rsidRPr="00D3436F" w:rsidRDefault="0099204A">
      <w:pPr>
        <w:pStyle w:val="af2"/>
        <w:rPr>
          <w:lang w:val="es-ES"/>
        </w:rPr>
      </w:pPr>
    </w:p>
  </w:footnote>
  <w:footnote w:id="18">
    <w:p w:rsidR="0099204A" w:rsidRPr="00DC0B85" w:rsidRDefault="0099204A">
      <w:pPr>
        <w:pStyle w:val="af2"/>
        <w:rPr>
          <w:rFonts w:ascii="GHEA Grapalat" w:hAnsi="GHEA Grapalat"/>
          <w:i/>
        </w:rPr>
      </w:pPr>
      <w:r>
        <w:rPr>
          <w:rStyle w:val="af6"/>
        </w:rPr>
        <w:t>*</w:t>
      </w:r>
      <w:r w:rsidRPr="008842CE">
        <w:rPr>
          <w:rFonts w:ascii="GHEA Grapalat" w:hAnsi="GHEA Grapalat"/>
          <w:i/>
        </w:rPr>
        <w:t>Заполняется секретарем Комиссии до опубликования приглашения в бюллетене</w:t>
      </w:r>
      <w:r w:rsidRPr="00DC0B85">
        <w:rPr>
          <w:rFonts w:ascii="GHEA Grapalat" w:hAnsi="GHEA Grapalat"/>
          <w:i/>
        </w:rPr>
        <w:t>.</w:t>
      </w:r>
    </w:p>
    <w:p w:rsidR="0099204A" w:rsidRPr="00B138F3" w:rsidRDefault="0099204A" w:rsidP="00DC0B85">
      <w:pPr>
        <w:widowControl w:val="0"/>
        <w:spacing w:after="160"/>
        <w:ind w:right="-286"/>
        <w:jc w:val="both"/>
        <w:rPr>
          <w:rFonts w:ascii="GHEA Grapalat" w:hAnsi="GHEA Grapalat"/>
          <w:b/>
        </w:rPr>
      </w:pPr>
      <w:r w:rsidRPr="00B61EF3">
        <w:rPr>
          <w:rFonts w:ascii="GHEA Grapalat" w:hAnsi="GHEA Grapalat"/>
          <w:i/>
          <w:szCs w:val="16"/>
        </w:rPr>
        <w:t>**</w:t>
      </w:r>
      <w:r w:rsidRPr="00DC0B85">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p>
    <w:p w:rsidR="0099204A" w:rsidRPr="00DC0B85" w:rsidRDefault="0099204A" w:rsidP="00DC0B85">
      <w:pPr>
        <w:pStyle w:val="af2"/>
        <w:ind w:right="-286" w:firstLine="567"/>
      </w:pPr>
    </w:p>
  </w:footnote>
  <w:footnote w:id="19">
    <w:p w:rsidR="0099204A" w:rsidRPr="00217344" w:rsidRDefault="0099204A" w:rsidP="007B3F5F">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20">
    <w:p w:rsidR="0099204A" w:rsidRPr="00217344" w:rsidRDefault="0099204A" w:rsidP="003E31E5">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21">
    <w:p w:rsidR="0099204A" w:rsidRPr="008842CE" w:rsidRDefault="0099204A" w:rsidP="003D2FE2">
      <w:pPr>
        <w:pStyle w:val="af2"/>
        <w:jc w:val="both"/>
      </w:pPr>
    </w:p>
  </w:footnote>
  <w:footnote w:id="22">
    <w:p w:rsidR="0099204A" w:rsidRPr="00217344" w:rsidRDefault="0099204A" w:rsidP="00235549">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23">
    <w:p w:rsidR="0099204A" w:rsidRPr="008842CE" w:rsidRDefault="0099204A" w:rsidP="000A214C">
      <w:pPr>
        <w:pStyle w:val="af2"/>
        <w:jc w:val="both"/>
      </w:pPr>
    </w:p>
  </w:footnote>
  <w:footnote w:id="24">
    <w:p w:rsidR="0099204A" w:rsidRPr="00217344" w:rsidRDefault="0099204A" w:rsidP="00A943A0">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25">
    <w:p w:rsidR="0099204A" w:rsidRPr="008842CE" w:rsidRDefault="0099204A"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i/>
        </w:rPr>
        <w:t>Заполняется секретарем Комиссии до опубликования приглашения в бюллетене.</w:t>
      </w:r>
    </w:p>
  </w:footnote>
  <w:footnote w:id="26">
    <w:p w:rsidR="0099204A" w:rsidRDefault="0099204A" w:rsidP="00D3436F">
      <w:pPr>
        <w:pStyle w:val="af2"/>
        <w:widowControl w:val="0"/>
        <w:jc w:val="both"/>
        <w:rPr>
          <w:ins w:id="9" w:author="Vardan" w:date="2022-03-24T23:31:00Z"/>
          <w:rFonts w:ascii="GHEA Grapalat" w:hAnsi="GHEA Grapalat"/>
          <w:i/>
          <w:lang w:val="hy-AM"/>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99204A" w:rsidRPr="00F21C0D" w:rsidRDefault="0099204A" w:rsidP="00D3436F">
      <w:pPr>
        <w:pStyle w:val="af2"/>
        <w:widowControl w:val="0"/>
        <w:jc w:val="both"/>
        <w:rPr>
          <w:lang w:val="hy-AM"/>
        </w:rPr>
      </w:pPr>
    </w:p>
  </w:footnote>
  <w:footnote w:id="27">
    <w:p w:rsidR="0099204A" w:rsidRDefault="0099204A" w:rsidP="005E52ED">
      <w:pPr>
        <w:pStyle w:val="af2"/>
        <w:widowControl w:val="0"/>
        <w:jc w:val="both"/>
        <w:rPr>
          <w:rFonts w:ascii="GHEA Grapalat" w:hAnsi="GHEA Grapalat"/>
          <w:i/>
        </w:rPr>
      </w:pPr>
      <w:r>
        <w:rPr>
          <w:rStyle w:val="af6"/>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99204A" w:rsidRDefault="0099204A" w:rsidP="005E52ED">
      <w:pPr>
        <w:pStyle w:val="af2"/>
        <w:widowControl w:val="0"/>
        <w:jc w:val="both"/>
        <w:rPr>
          <w:rFonts w:ascii="GHEA Grapalat" w:hAnsi="GHEA Grapalat"/>
          <w:i/>
        </w:rPr>
      </w:pPr>
    </w:p>
    <w:p w:rsidR="0099204A" w:rsidRDefault="0099204A" w:rsidP="005E52ED">
      <w:pPr>
        <w:pStyle w:val="af2"/>
        <w:widowControl w:val="0"/>
        <w:jc w:val="both"/>
        <w:rPr>
          <w:rFonts w:ascii="GHEA Grapalat" w:hAnsi="GHEA Grapalat"/>
          <w:i/>
        </w:rPr>
      </w:pPr>
    </w:p>
    <w:p w:rsidR="0099204A" w:rsidRPr="00EB336B" w:rsidRDefault="0099204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99204A" w:rsidRPr="00D3436F" w:rsidRDefault="0099204A">
      <w:pPr>
        <w:pStyle w:val="af2"/>
        <w:rPr>
          <w:lang w:val="hy-AM"/>
        </w:rPr>
      </w:pPr>
    </w:p>
  </w:footnote>
  <w:footnote w:id="28">
    <w:p w:rsidR="0099204A" w:rsidRPr="008842CE" w:rsidRDefault="0099204A"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99204A" w:rsidRPr="00E85250" w:rsidRDefault="0099204A" w:rsidP="00D90640">
      <w:pPr>
        <w:widowControl w:val="0"/>
        <w:spacing w:after="160" w:line="360" w:lineRule="auto"/>
        <w:ind w:firstLine="709"/>
        <w:jc w:val="both"/>
        <w:rPr>
          <w:rFonts w:ascii="GHEA Grapalat" w:hAnsi="GHEA Grapalat"/>
          <w:lang w:val="hy-AM"/>
        </w:rPr>
      </w:pPr>
    </w:p>
    <w:p w:rsidR="0099204A" w:rsidRPr="00D3436F" w:rsidRDefault="0099204A">
      <w:pPr>
        <w:pStyle w:val="af2"/>
        <w:rPr>
          <w:lang w:val="hy-AM"/>
        </w:rPr>
      </w:pPr>
    </w:p>
  </w:footnote>
  <w:footnote w:id="29">
    <w:p w:rsidR="0099204A" w:rsidRPr="00402BC3" w:rsidRDefault="0099204A"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9204A" w:rsidRPr="00552088" w:rsidRDefault="0099204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9204A" w:rsidRPr="00D3436F" w:rsidRDefault="0099204A">
      <w:pPr>
        <w:pStyle w:val="af2"/>
        <w:rPr>
          <w:lang w:val="hy-AM"/>
        </w:rPr>
      </w:pPr>
    </w:p>
  </w:footnote>
  <w:footnote w:id="30">
    <w:p w:rsidR="0099204A" w:rsidRPr="008842CE" w:rsidRDefault="0099204A"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99204A" w:rsidRPr="00D3436F" w:rsidRDefault="0099204A">
      <w:pPr>
        <w:pStyle w:val="af2"/>
        <w:rPr>
          <w:lang w:val="hy-AM"/>
        </w:rPr>
      </w:pPr>
    </w:p>
  </w:footnote>
  <w:footnote w:id="31">
    <w:p w:rsidR="0099204A" w:rsidRPr="00D3436F" w:rsidRDefault="0099204A"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2">
    <w:p w:rsidR="0099204A" w:rsidRPr="008842CE" w:rsidRDefault="0099204A"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9204A" w:rsidRPr="00D3436F" w:rsidRDefault="0099204A">
      <w:pPr>
        <w:pStyle w:val="af2"/>
        <w:rPr>
          <w:lang w:val="hy-AM"/>
        </w:rPr>
      </w:pPr>
    </w:p>
  </w:footnote>
  <w:footnote w:id="33">
    <w:p w:rsidR="0099204A" w:rsidRPr="00E861BF" w:rsidRDefault="0099204A"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4">
    <w:p w:rsidR="0099204A" w:rsidRPr="00C84B20" w:rsidRDefault="0099204A" w:rsidP="00B64ECA">
      <w:pPr>
        <w:pStyle w:val="af2"/>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99204A" w:rsidRDefault="0099204A" w:rsidP="00B64ECA">
      <w:pPr>
        <w:pStyle w:val="af2"/>
        <w:widowControl w:val="0"/>
        <w:jc w:val="both"/>
        <w:rPr>
          <w:rFonts w:ascii="GHEA Grapalat" w:hAnsi="GHEA Grapalat"/>
          <w:i/>
        </w:rPr>
      </w:pP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99204A" w:rsidRPr="00E861BF" w:rsidRDefault="0099204A"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5">
    <w:p w:rsidR="0099204A" w:rsidRPr="00E861BF" w:rsidRDefault="0099204A"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6">
    <w:p w:rsidR="0099204A" w:rsidRPr="008842CE" w:rsidRDefault="0099204A" w:rsidP="008842CE">
      <w:pPr>
        <w:pStyle w:val="af2"/>
        <w:widowControl w:val="0"/>
        <w:jc w:val="both"/>
      </w:pPr>
      <w:r w:rsidRPr="008842CE">
        <w:rPr>
          <w:rStyle w:val="af6"/>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7">
    <w:p w:rsidR="0099204A" w:rsidRPr="008842CE" w:rsidRDefault="0099204A" w:rsidP="008842CE">
      <w:pPr>
        <w:widowControl w:val="0"/>
        <w:jc w:val="both"/>
        <w:rPr>
          <w:rFonts w:ascii="GHEA Grapalat" w:hAnsi="GHEA Grapalat"/>
          <w:i/>
          <w:sz w:val="20"/>
          <w:szCs w:val="20"/>
        </w:rPr>
      </w:pPr>
      <w:r w:rsidRPr="008842CE">
        <w:rPr>
          <w:rStyle w:val="af6"/>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AD15453"/>
    <w:multiLevelType w:val="hybridMultilevel"/>
    <w:tmpl w:val="9A9CBD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0C91878"/>
    <w:multiLevelType w:val="hybridMultilevel"/>
    <w:tmpl w:val="9A9CBD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EE7559"/>
    <w:multiLevelType w:val="hybridMultilevel"/>
    <w:tmpl w:val="38DE1E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27B1BF5"/>
    <w:multiLevelType w:val="hybridMultilevel"/>
    <w:tmpl w:val="0F96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1"/>
  </w:num>
  <w:num w:numId="4">
    <w:abstractNumId w:val="16"/>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32"/>
  </w:num>
  <w:num w:numId="13">
    <w:abstractNumId w:val="29"/>
  </w:num>
  <w:num w:numId="14">
    <w:abstractNumId w:val="13"/>
  </w:num>
  <w:num w:numId="15">
    <w:abstractNumId w:val="31"/>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20"/>
  </w:num>
  <w:num w:numId="25">
    <w:abstractNumId w:val="11"/>
  </w:num>
  <w:num w:numId="26">
    <w:abstractNumId w:val="4"/>
  </w:num>
  <w:num w:numId="27">
    <w:abstractNumId w:val="3"/>
  </w:num>
  <w:num w:numId="28">
    <w:abstractNumId w:val="0"/>
  </w:num>
  <w:num w:numId="29">
    <w:abstractNumId w:val="9"/>
  </w:num>
  <w:num w:numId="30">
    <w:abstractNumId w:val="27"/>
  </w:num>
  <w:num w:numId="31">
    <w:abstractNumId w:val="24"/>
  </w:num>
  <w:num w:numId="32">
    <w:abstractNumId w:val="25"/>
  </w:num>
  <w:num w:numId="33">
    <w:abstractNumId w:val="14"/>
  </w:num>
  <w:num w:numId="34">
    <w:abstractNumId w:val="2"/>
  </w:num>
  <w:num w:numId="35">
    <w:abstractNumId w:val="28"/>
  </w:num>
  <w:num w:numId="36">
    <w:abstractNumId w:val="30"/>
  </w:num>
  <w:num w:numId="37">
    <w:abstractNumId w:val="18"/>
  </w:num>
  <w:num w:numId="38">
    <w:abstractNumId w:val="1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20"/>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AB3"/>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44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3F42"/>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0E7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4B"/>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04A"/>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18BF"/>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4D5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4E1"/>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character" w:customStyle="1" w:styleId="ypks7kbdpwfgdykd3qb9">
    <w:name w:val="ypks7kbdpwfgdykd3qb9"/>
    <w:basedOn w:val="a0"/>
    <w:rsid w:val="000E2447"/>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36705-524F-4658-B6B4-9CAE8D944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2131</TotalTime>
  <Pages>128</Pages>
  <Words>25871</Words>
  <Characters>147471</Characters>
  <Application>Microsoft Office Word</Application>
  <DocSecurity>0</DocSecurity>
  <Lines>1228</Lines>
  <Paragraphs>345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172997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Using</cp:lastModifiedBy>
  <cp:revision>1316</cp:revision>
  <cp:lastPrinted>2018-02-16T07:12:00Z</cp:lastPrinted>
  <dcterms:created xsi:type="dcterms:W3CDTF">2019-10-28T07:04:00Z</dcterms:created>
  <dcterms:modified xsi:type="dcterms:W3CDTF">2025-12-19T07:44:00Z</dcterms:modified>
</cp:coreProperties>
</file>